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9D2713" w14:textId="4322C43E" w:rsidR="00D91007" w:rsidRPr="00597383" w:rsidRDefault="00AF48CC" w:rsidP="000F59F8">
      <w:pPr>
        <w:pStyle w:val="1"/>
        <w:spacing w:after="0"/>
        <w:jc w:val="center"/>
        <w:rPr>
          <w:color w:val="000000"/>
          <w:sz w:val="28"/>
          <w:szCs w:val="28"/>
          <w:lang w:val="kk-KZ"/>
        </w:rPr>
      </w:pPr>
      <w:r w:rsidRPr="00597383">
        <w:rPr>
          <w:b w:val="0"/>
          <w:color w:val="000000"/>
          <w:sz w:val="28"/>
          <w:szCs w:val="28"/>
          <w:lang w:val="en-US"/>
        </w:rPr>
        <w:t>«</w:t>
      </w:r>
      <w:r w:rsidRPr="00597383">
        <w:rPr>
          <w:color w:val="000000"/>
          <w:sz w:val="28"/>
          <w:szCs w:val="28"/>
        </w:rPr>
        <w:t>Нысаналы талаптарды, нысаналы жинақтарды және нысаналы жинақ төлемдерін қалыптастыру мен есепке алу, сондай-ақ нысаналы талаптарды есепке жазу қағидаларын бекіту туралы</w:t>
      </w:r>
      <w:r w:rsidRPr="00597383">
        <w:rPr>
          <w:b w:val="0"/>
          <w:color w:val="000000"/>
          <w:sz w:val="28"/>
          <w:szCs w:val="28"/>
          <w:lang w:val="en-US"/>
        </w:rPr>
        <w:t>»</w:t>
      </w:r>
      <w:r w:rsidRPr="00597383">
        <w:rPr>
          <w:color w:val="000000"/>
          <w:sz w:val="28"/>
          <w:szCs w:val="28"/>
        </w:rPr>
        <w:t xml:space="preserve"> Қазақстан Республикасы Үкіметінің 20</w:t>
      </w:r>
      <w:r w:rsidRPr="00597383">
        <w:rPr>
          <w:bCs/>
          <w:color w:val="000000"/>
          <w:sz w:val="28"/>
          <w:szCs w:val="28"/>
          <w:lang w:val="en-US"/>
        </w:rPr>
        <w:t>24</w:t>
      </w:r>
      <w:r w:rsidRPr="00597383">
        <w:rPr>
          <w:color w:val="000000"/>
          <w:sz w:val="28"/>
          <w:szCs w:val="28"/>
        </w:rPr>
        <w:t xml:space="preserve"> жылғы </w:t>
      </w:r>
      <w:r w:rsidRPr="00597383">
        <w:rPr>
          <w:bCs/>
          <w:color w:val="000000"/>
          <w:sz w:val="28"/>
          <w:szCs w:val="28"/>
          <w:lang w:val="en-US"/>
        </w:rPr>
        <w:t>18</w:t>
      </w:r>
      <w:r w:rsidRPr="00597383">
        <w:rPr>
          <w:color w:val="000000"/>
          <w:sz w:val="28"/>
          <w:szCs w:val="28"/>
        </w:rPr>
        <w:t xml:space="preserve"> қаңтардағы № 16 </w:t>
      </w:r>
      <w:r w:rsidR="00BF41D5" w:rsidRPr="00BF41D5">
        <w:rPr>
          <w:color w:val="000000"/>
          <w:sz w:val="28"/>
          <w:szCs w:val="28"/>
        </w:rPr>
        <w:t>қаулысына өзгерістер мен толықтырулар енгізу туралы</w:t>
      </w:r>
      <w:r w:rsidR="000F59F8" w:rsidRPr="00597383">
        <w:rPr>
          <w:color w:val="000000"/>
          <w:sz w:val="28"/>
          <w:szCs w:val="28"/>
          <w:lang w:val="kk-KZ"/>
        </w:rPr>
        <w:t xml:space="preserve">» </w:t>
      </w:r>
    </w:p>
    <w:p w14:paraId="5B06F7B7" w14:textId="3EC59976" w:rsidR="00951066" w:rsidRPr="00597383" w:rsidRDefault="000F59F8" w:rsidP="000F59F8">
      <w:pPr>
        <w:pStyle w:val="1"/>
        <w:spacing w:after="0"/>
        <w:jc w:val="center"/>
        <w:rPr>
          <w:sz w:val="28"/>
          <w:szCs w:val="28"/>
          <w:lang w:val="kk-KZ"/>
        </w:rPr>
      </w:pPr>
      <w:r w:rsidRPr="00597383">
        <w:rPr>
          <w:color w:val="000000"/>
          <w:sz w:val="28"/>
          <w:szCs w:val="28"/>
          <w:lang w:val="kk-KZ"/>
        </w:rPr>
        <w:t xml:space="preserve">Қазақстан Республикасы Үкіметінің қаулы жобасына </w:t>
      </w:r>
    </w:p>
    <w:p w14:paraId="468D5164" w14:textId="77777777" w:rsidR="00951066" w:rsidRPr="00597383" w:rsidRDefault="00951066" w:rsidP="00951066">
      <w:pPr>
        <w:spacing w:after="0" w:line="240" w:lineRule="auto"/>
        <w:jc w:val="center"/>
        <w:rPr>
          <w:rFonts w:ascii="Times New Roman" w:eastAsia="Times New Roman" w:hAnsi="Times New Roman" w:cs="Times New Roman"/>
          <w:b/>
          <w:sz w:val="28"/>
          <w:szCs w:val="28"/>
          <w:lang w:val="kk-KZ"/>
        </w:rPr>
      </w:pPr>
      <w:r w:rsidRPr="00597383">
        <w:rPr>
          <w:rFonts w:ascii="Times New Roman" w:eastAsia="Times New Roman" w:hAnsi="Times New Roman" w:cs="Times New Roman"/>
          <w:b/>
          <w:sz w:val="28"/>
          <w:szCs w:val="28"/>
          <w:lang w:val="kk-KZ"/>
        </w:rPr>
        <w:t>САЛЫСТЫРМА КЕСТЕ</w:t>
      </w:r>
    </w:p>
    <w:p w14:paraId="589A04CF" w14:textId="12C99933" w:rsidR="00432B14" w:rsidRPr="00597383" w:rsidRDefault="00432B14" w:rsidP="00713C52">
      <w:pPr>
        <w:pStyle w:val="1"/>
        <w:spacing w:after="0"/>
        <w:jc w:val="center"/>
        <w:rPr>
          <w:sz w:val="28"/>
          <w:szCs w:val="28"/>
          <w:lang w:val="kk-KZ"/>
        </w:rPr>
      </w:pPr>
    </w:p>
    <w:p w14:paraId="3FD10E9B" w14:textId="77777777" w:rsidR="00432B14" w:rsidRPr="00597383" w:rsidRDefault="00432B14">
      <w:pPr>
        <w:keepNext/>
        <w:keepLines/>
        <w:spacing w:after="0" w:line="240" w:lineRule="auto"/>
        <w:ind w:firstLine="709"/>
        <w:jc w:val="center"/>
        <w:rPr>
          <w:rFonts w:ascii="Times New Roman" w:eastAsia="Times New Roman" w:hAnsi="Times New Roman" w:cs="Times New Roman"/>
          <w:sz w:val="28"/>
          <w:szCs w:val="28"/>
          <w:lang w:val="kk-KZ"/>
        </w:rPr>
      </w:pPr>
    </w:p>
    <w:tbl>
      <w:tblPr>
        <w:tblStyle w:val="30"/>
        <w:tblW w:w="15312"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1538"/>
        <w:gridCol w:w="4536"/>
        <w:gridCol w:w="4961"/>
        <w:gridCol w:w="3544"/>
        <w:gridCol w:w="29"/>
      </w:tblGrid>
      <w:tr w:rsidR="00EE4917" w:rsidRPr="00746E3C" w14:paraId="7B3178F7" w14:textId="77777777" w:rsidTr="00872796">
        <w:trPr>
          <w:gridAfter w:val="1"/>
          <w:wAfter w:w="29" w:type="dxa"/>
          <w:trHeight w:val="662"/>
        </w:trPr>
        <w:tc>
          <w:tcPr>
            <w:tcW w:w="704" w:type="dxa"/>
            <w:tcBorders>
              <w:top w:val="single" w:sz="4" w:space="0" w:color="000000"/>
              <w:left w:val="single" w:sz="4" w:space="0" w:color="000000"/>
              <w:bottom w:val="single" w:sz="4" w:space="0" w:color="000000"/>
              <w:right w:val="single" w:sz="4" w:space="0" w:color="000000"/>
            </w:tcBorders>
          </w:tcPr>
          <w:p w14:paraId="1B4022E7" w14:textId="77777777" w:rsidR="00EE4917" w:rsidRPr="00746E3C" w:rsidRDefault="00EE4917" w:rsidP="00EE4917">
            <w:pPr>
              <w:rPr>
                <w:rFonts w:ascii="Times New Roman" w:hAnsi="Times New Roman" w:cs="Times New Roman"/>
                <w:b/>
                <w:bCs/>
                <w:sz w:val="24"/>
                <w:szCs w:val="24"/>
                <w:lang w:val="kk-KZ"/>
              </w:rPr>
            </w:pPr>
            <w:r w:rsidRPr="00746E3C">
              <w:rPr>
                <w:rFonts w:ascii="Times New Roman" w:hAnsi="Times New Roman" w:cs="Times New Roman"/>
                <w:b/>
                <w:bCs/>
                <w:sz w:val="24"/>
                <w:szCs w:val="24"/>
                <w:lang w:val="kk-KZ"/>
              </w:rPr>
              <w:t>Р/с</w:t>
            </w:r>
          </w:p>
          <w:p w14:paraId="1D6FFABF" w14:textId="0687BE48" w:rsidR="00EE4917" w:rsidRPr="00746E3C" w:rsidRDefault="00EE4917" w:rsidP="00EE4917">
            <w:pPr>
              <w:tabs>
                <w:tab w:val="left" w:pos="162"/>
              </w:tabs>
              <w:jc w:val="center"/>
              <w:rPr>
                <w:rFonts w:ascii="Times New Roman" w:eastAsia="Times New Roman" w:hAnsi="Times New Roman" w:cs="Times New Roman"/>
                <w:sz w:val="24"/>
                <w:szCs w:val="24"/>
              </w:rPr>
            </w:pPr>
            <w:r w:rsidRPr="00746E3C">
              <w:rPr>
                <w:rFonts w:ascii="Times New Roman" w:hAnsi="Times New Roman" w:cs="Times New Roman"/>
                <w:b/>
                <w:bCs/>
                <w:sz w:val="24"/>
                <w:szCs w:val="24"/>
              </w:rPr>
              <w:t>№</w:t>
            </w:r>
          </w:p>
        </w:tc>
        <w:tc>
          <w:tcPr>
            <w:tcW w:w="1538" w:type="dxa"/>
            <w:tcBorders>
              <w:top w:val="single" w:sz="4" w:space="0" w:color="000000"/>
              <w:left w:val="single" w:sz="4" w:space="0" w:color="000000"/>
              <w:bottom w:val="single" w:sz="4" w:space="0" w:color="000000"/>
              <w:right w:val="single" w:sz="4" w:space="0" w:color="000000"/>
            </w:tcBorders>
          </w:tcPr>
          <w:p w14:paraId="6A27A077" w14:textId="672AFD62" w:rsidR="00EE4917" w:rsidRPr="00746E3C" w:rsidRDefault="00E403A1" w:rsidP="00E403A1">
            <w:pPr>
              <w:jc w:val="center"/>
              <w:rPr>
                <w:rFonts w:ascii="Times New Roman" w:eastAsia="Times New Roman" w:hAnsi="Times New Roman" w:cs="Times New Roman"/>
                <w:b/>
                <w:sz w:val="24"/>
                <w:szCs w:val="24"/>
                <w:lang w:val="kk-KZ"/>
              </w:rPr>
            </w:pPr>
            <w:r w:rsidRPr="00746E3C">
              <w:rPr>
                <w:rFonts w:ascii="Times New Roman" w:hAnsi="Times New Roman" w:cs="Times New Roman"/>
                <w:b/>
                <w:sz w:val="24"/>
                <w:szCs w:val="24"/>
                <w:lang w:val="kk-KZ"/>
              </w:rPr>
              <w:t>Құқықтық актінің қ</w:t>
            </w:r>
            <w:r w:rsidR="00EE4917" w:rsidRPr="00746E3C">
              <w:rPr>
                <w:rFonts w:ascii="Times New Roman" w:hAnsi="Times New Roman" w:cs="Times New Roman"/>
                <w:b/>
                <w:sz w:val="24"/>
                <w:szCs w:val="24"/>
              </w:rPr>
              <w:t>ұрылымдық элемент</w:t>
            </w:r>
            <w:r w:rsidRPr="00746E3C">
              <w:rPr>
                <w:rFonts w:ascii="Times New Roman" w:hAnsi="Times New Roman" w:cs="Times New Roman"/>
                <w:b/>
                <w:sz w:val="24"/>
                <w:szCs w:val="24"/>
                <w:lang w:val="kk-KZ"/>
              </w:rPr>
              <w:t>і</w:t>
            </w:r>
          </w:p>
        </w:tc>
        <w:tc>
          <w:tcPr>
            <w:tcW w:w="4536" w:type="dxa"/>
            <w:tcBorders>
              <w:top w:val="single" w:sz="4" w:space="0" w:color="000000"/>
              <w:left w:val="single" w:sz="4" w:space="0" w:color="000000"/>
              <w:bottom w:val="single" w:sz="4" w:space="0" w:color="000000"/>
              <w:right w:val="single" w:sz="4" w:space="0" w:color="000000"/>
            </w:tcBorders>
          </w:tcPr>
          <w:p w14:paraId="790772F9" w14:textId="03A265ED" w:rsidR="00EE4917" w:rsidRPr="00746E3C" w:rsidRDefault="00EE4917" w:rsidP="00EE4917">
            <w:pPr>
              <w:ind w:firstLine="284"/>
              <w:jc w:val="center"/>
              <w:rPr>
                <w:rFonts w:ascii="Times New Roman" w:eastAsia="Times New Roman" w:hAnsi="Times New Roman" w:cs="Times New Roman"/>
                <w:b/>
                <w:sz w:val="24"/>
                <w:szCs w:val="24"/>
              </w:rPr>
            </w:pPr>
            <w:r w:rsidRPr="00746E3C">
              <w:rPr>
                <w:rFonts w:ascii="Times New Roman" w:hAnsi="Times New Roman" w:cs="Times New Roman"/>
                <w:b/>
                <w:sz w:val="24"/>
                <w:szCs w:val="24"/>
              </w:rPr>
              <w:t>Қолданыстағы редакция</w:t>
            </w:r>
          </w:p>
        </w:tc>
        <w:tc>
          <w:tcPr>
            <w:tcW w:w="4961" w:type="dxa"/>
            <w:tcBorders>
              <w:top w:val="single" w:sz="4" w:space="0" w:color="000000"/>
              <w:left w:val="single" w:sz="4" w:space="0" w:color="000000"/>
              <w:bottom w:val="single" w:sz="4" w:space="0" w:color="000000"/>
              <w:right w:val="single" w:sz="4" w:space="0" w:color="000000"/>
            </w:tcBorders>
          </w:tcPr>
          <w:p w14:paraId="092A2D51" w14:textId="3EF434CA" w:rsidR="00EE4917" w:rsidRPr="00746E3C" w:rsidRDefault="00EE4917" w:rsidP="00EE4917">
            <w:pPr>
              <w:ind w:firstLine="284"/>
              <w:jc w:val="center"/>
              <w:rPr>
                <w:rFonts w:ascii="Times New Roman" w:eastAsia="Times New Roman" w:hAnsi="Times New Roman" w:cs="Times New Roman"/>
                <w:b/>
                <w:sz w:val="24"/>
                <w:szCs w:val="24"/>
              </w:rPr>
            </w:pPr>
            <w:r w:rsidRPr="00746E3C">
              <w:rPr>
                <w:rFonts w:ascii="Times New Roman" w:hAnsi="Times New Roman" w:cs="Times New Roman"/>
                <w:b/>
                <w:sz w:val="24"/>
                <w:szCs w:val="24"/>
              </w:rPr>
              <w:t>Ұсынылатын редакция</w:t>
            </w:r>
          </w:p>
        </w:tc>
        <w:tc>
          <w:tcPr>
            <w:tcW w:w="3544" w:type="dxa"/>
            <w:tcBorders>
              <w:top w:val="single" w:sz="4" w:space="0" w:color="000000"/>
              <w:left w:val="single" w:sz="4" w:space="0" w:color="000000"/>
              <w:bottom w:val="single" w:sz="4" w:space="0" w:color="000000"/>
              <w:right w:val="single" w:sz="4" w:space="0" w:color="000000"/>
            </w:tcBorders>
          </w:tcPr>
          <w:p w14:paraId="4F24F1EB" w14:textId="00FB1876" w:rsidR="00EE4917" w:rsidRPr="00671A18" w:rsidRDefault="00671A18" w:rsidP="00C12512">
            <w:pPr>
              <w:ind w:firstLine="284"/>
              <w:jc w:val="center"/>
              <w:rPr>
                <w:rFonts w:ascii="Times New Roman" w:eastAsia="Times New Roman" w:hAnsi="Times New Roman" w:cs="Times New Roman"/>
                <w:b/>
                <w:sz w:val="24"/>
                <w:szCs w:val="24"/>
                <w:lang w:val="kk-KZ"/>
              </w:rPr>
            </w:pPr>
            <w:r w:rsidRPr="00671A18">
              <w:rPr>
                <w:rFonts w:ascii="Times New Roman" w:hAnsi="Times New Roman" w:cs="Times New Roman"/>
                <w:b/>
                <w:color w:val="000000"/>
                <w:spacing w:val="2"/>
                <w:sz w:val="24"/>
                <w:szCs w:val="24"/>
                <w:shd w:val="clear" w:color="auto" w:fill="FFFFFF"/>
              </w:rPr>
              <w:t>Негіздеме:</w:t>
            </w:r>
            <w:r w:rsidRPr="00671A18">
              <w:rPr>
                <w:rFonts w:ascii="Times New Roman" w:hAnsi="Times New Roman" w:cs="Times New Roman"/>
                <w:b/>
                <w:color w:val="000000"/>
                <w:spacing w:val="2"/>
                <w:sz w:val="24"/>
                <w:szCs w:val="24"/>
              </w:rPr>
              <w:br/>
            </w:r>
            <w:r w:rsidRPr="00671A18">
              <w:rPr>
                <w:rFonts w:ascii="Times New Roman" w:hAnsi="Times New Roman" w:cs="Times New Roman"/>
                <w:b/>
                <w:color w:val="000000"/>
                <w:spacing w:val="2"/>
                <w:sz w:val="24"/>
                <w:szCs w:val="24"/>
                <w:shd w:val="clear" w:color="auto" w:fill="FFFFFF"/>
              </w:rPr>
              <w:t>1) түзетудің мәні;</w:t>
            </w:r>
            <w:r w:rsidRPr="00671A18">
              <w:rPr>
                <w:rFonts w:ascii="Times New Roman" w:hAnsi="Times New Roman" w:cs="Times New Roman"/>
                <w:b/>
                <w:color w:val="000000"/>
                <w:spacing w:val="2"/>
                <w:sz w:val="24"/>
                <w:szCs w:val="24"/>
              </w:rPr>
              <w:br/>
            </w:r>
            <w:r w:rsidRPr="00671A18">
              <w:rPr>
                <w:rFonts w:ascii="Times New Roman" w:hAnsi="Times New Roman" w:cs="Times New Roman"/>
                <w:b/>
                <w:color w:val="000000"/>
                <w:spacing w:val="2"/>
                <w:sz w:val="24"/>
                <w:szCs w:val="24"/>
                <w:shd w:val="clear" w:color="auto" w:fill="FFFFFF"/>
              </w:rPr>
              <w:t>2) енгізілетін әрбір түзетудің дәлелді негіздемесі;</w:t>
            </w:r>
            <w:r w:rsidRPr="00671A18">
              <w:rPr>
                <w:rFonts w:ascii="Times New Roman" w:hAnsi="Times New Roman" w:cs="Times New Roman"/>
                <w:b/>
                <w:color w:val="000000"/>
                <w:spacing w:val="2"/>
                <w:sz w:val="24"/>
                <w:szCs w:val="24"/>
              </w:rPr>
              <w:br/>
            </w:r>
            <w:r w:rsidRPr="00671A18">
              <w:rPr>
                <w:rFonts w:ascii="Times New Roman" w:hAnsi="Times New Roman" w:cs="Times New Roman"/>
                <w:b/>
                <w:color w:val="000000"/>
                <w:spacing w:val="2"/>
                <w:sz w:val="24"/>
                <w:szCs w:val="24"/>
                <w:shd w:val="clear" w:color="auto" w:fill="FFFFFF"/>
              </w:rPr>
              <w:t>3) тиісті құқықтық актіге сілтеме, тапсырмалардың (бар болса) нөмірі, күні.</w:t>
            </w:r>
          </w:p>
        </w:tc>
      </w:tr>
      <w:tr w:rsidR="00713C52" w:rsidRPr="00746E3C" w14:paraId="270EDFA7" w14:textId="77777777" w:rsidTr="000B7DA9">
        <w:trPr>
          <w:gridAfter w:val="1"/>
          <w:wAfter w:w="29" w:type="dxa"/>
        </w:trPr>
        <w:tc>
          <w:tcPr>
            <w:tcW w:w="704" w:type="dxa"/>
            <w:tcBorders>
              <w:top w:val="single" w:sz="4" w:space="0" w:color="000000"/>
              <w:left w:val="single" w:sz="4" w:space="0" w:color="000000"/>
              <w:bottom w:val="single" w:sz="4" w:space="0" w:color="000000"/>
              <w:right w:val="single" w:sz="4" w:space="0" w:color="000000"/>
            </w:tcBorders>
          </w:tcPr>
          <w:p w14:paraId="33FA89BA" w14:textId="77777777" w:rsidR="00713C52" w:rsidRPr="00746E3C" w:rsidRDefault="00713C52">
            <w:pPr>
              <w:jc w:val="center"/>
              <w:rPr>
                <w:rFonts w:ascii="Times New Roman" w:eastAsia="Times New Roman" w:hAnsi="Times New Roman" w:cs="Times New Roman"/>
                <w:b/>
                <w:sz w:val="24"/>
                <w:szCs w:val="24"/>
              </w:rPr>
            </w:pPr>
            <w:r w:rsidRPr="00746E3C">
              <w:rPr>
                <w:rFonts w:ascii="Times New Roman" w:eastAsia="Times New Roman" w:hAnsi="Times New Roman" w:cs="Times New Roman"/>
                <w:b/>
                <w:sz w:val="24"/>
                <w:szCs w:val="24"/>
              </w:rPr>
              <w:t>1</w:t>
            </w:r>
          </w:p>
        </w:tc>
        <w:tc>
          <w:tcPr>
            <w:tcW w:w="1538" w:type="dxa"/>
            <w:tcBorders>
              <w:top w:val="single" w:sz="4" w:space="0" w:color="000000"/>
              <w:left w:val="single" w:sz="4" w:space="0" w:color="000000"/>
              <w:bottom w:val="single" w:sz="4" w:space="0" w:color="000000"/>
              <w:right w:val="single" w:sz="4" w:space="0" w:color="000000"/>
            </w:tcBorders>
          </w:tcPr>
          <w:p w14:paraId="2D8270EC" w14:textId="77777777" w:rsidR="00713C52" w:rsidRPr="00746E3C" w:rsidRDefault="00713C52">
            <w:pPr>
              <w:jc w:val="center"/>
              <w:rPr>
                <w:rFonts w:ascii="Times New Roman" w:eastAsia="Times New Roman" w:hAnsi="Times New Roman" w:cs="Times New Roman"/>
                <w:b/>
                <w:sz w:val="24"/>
                <w:szCs w:val="24"/>
              </w:rPr>
            </w:pPr>
            <w:r w:rsidRPr="00746E3C">
              <w:rPr>
                <w:rFonts w:ascii="Times New Roman" w:eastAsia="Times New Roman" w:hAnsi="Times New Roman" w:cs="Times New Roman"/>
                <w:b/>
                <w:sz w:val="24"/>
                <w:szCs w:val="24"/>
              </w:rPr>
              <w:t>2</w:t>
            </w:r>
          </w:p>
        </w:tc>
        <w:tc>
          <w:tcPr>
            <w:tcW w:w="4536" w:type="dxa"/>
            <w:tcBorders>
              <w:top w:val="single" w:sz="4" w:space="0" w:color="000000"/>
              <w:left w:val="single" w:sz="4" w:space="0" w:color="000000"/>
              <w:bottom w:val="single" w:sz="4" w:space="0" w:color="000000"/>
              <w:right w:val="single" w:sz="4" w:space="0" w:color="000000"/>
            </w:tcBorders>
          </w:tcPr>
          <w:p w14:paraId="0032EB19" w14:textId="77777777" w:rsidR="00713C52" w:rsidRPr="00746E3C" w:rsidRDefault="00713C52">
            <w:pPr>
              <w:ind w:firstLine="284"/>
              <w:jc w:val="center"/>
              <w:rPr>
                <w:rFonts w:ascii="Times New Roman" w:eastAsia="Times New Roman" w:hAnsi="Times New Roman" w:cs="Times New Roman"/>
                <w:b/>
                <w:sz w:val="24"/>
                <w:szCs w:val="24"/>
              </w:rPr>
            </w:pPr>
            <w:r w:rsidRPr="00746E3C">
              <w:rPr>
                <w:rFonts w:ascii="Times New Roman" w:eastAsia="Times New Roman" w:hAnsi="Times New Roman" w:cs="Times New Roman"/>
                <w:b/>
                <w:sz w:val="24"/>
                <w:szCs w:val="24"/>
              </w:rPr>
              <w:t>3</w:t>
            </w:r>
          </w:p>
        </w:tc>
        <w:tc>
          <w:tcPr>
            <w:tcW w:w="4961" w:type="dxa"/>
            <w:tcBorders>
              <w:top w:val="single" w:sz="4" w:space="0" w:color="000000"/>
              <w:left w:val="single" w:sz="4" w:space="0" w:color="000000"/>
              <w:bottom w:val="single" w:sz="4" w:space="0" w:color="000000"/>
              <w:right w:val="single" w:sz="4" w:space="0" w:color="000000"/>
            </w:tcBorders>
          </w:tcPr>
          <w:p w14:paraId="3C71DDFF" w14:textId="77777777" w:rsidR="00713C52" w:rsidRPr="00746E3C" w:rsidRDefault="00713C52">
            <w:pPr>
              <w:ind w:firstLine="284"/>
              <w:jc w:val="center"/>
              <w:rPr>
                <w:rFonts w:ascii="Times New Roman" w:eastAsia="Times New Roman" w:hAnsi="Times New Roman" w:cs="Times New Roman"/>
                <w:b/>
                <w:sz w:val="24"/>
                <w:szCs w:val="24"/>
              </w:rPr>
            </w:pPr>
            <w:r w:rsidRPr="00746E3C">
              <w:rPr>
                <w:rFonts w:ascii="Times New Roman" w:eastAsia="Times New Roman" w:hAnsi="Times New Roman" w:cs="Times New Roman"/>
                <w:b/>
                <w:sz w:val="24"/>
                <w:szCs w:val="24"/>
              </w:rPr>
              <w:t>4</w:t>
            </w:r>
          </w:p>
        </w:tc>
        <w:tc>
          <w:tcPr>
            <w:tcW w:w="3544" w:type="dxa"/>
            <w:tcBorders>
              <w:top w:val="single" w:sz="4" w:space="0" w:color="000000"/>
              <w:left w:val="single" w:sz="4" w:space="0" w:color="000000"/>
              <w:bottom w:val="single" w:sz="4" w:space="0" w:color="000000"/>
              <w:right w:val="single" w:sz="4" w:space="0" w:color="000000"/>
            </w:tcBorders>
          </w:tcPr>
          <w:p w14:paraId="775E5727" w14:textId="77777777" w:rsidR="00713C52" w:rsidRPr="00746E3C" w:rsidRDefault="00713C52">
            <w:pPr>
              <w:ind w:firstLine="284"/>
              <w:jc w:val="center"/>
              <w:rPr>
                <w:rFonts w:ascii="Times New Roman" w:eastAsia="Times New Roman" w:hAnsi="Times New Roman" w:cs="Times New Roman"/>
                <w:b/>
                <w:sz w:val="24"/>
                <w:szCs w:val="24"/>
              </w:rPr>
            </w:pPr>
            <w:r w:rsidRPr="00746E3C">
              <w:rPr>
                <w:rFonts w:ascii="Times New Roman" w:eastAsia="Times New Roman" w:hAnsi="Times New Roman" w:cs="Times New Roman"/>
                <w:b/>
                <w:sz w:val="24"/>
                <w:szCs w:val="24"/>
              </w:rPr>
              <w:t>5</w:t>
            </w:r>
          </w:p>
        </w:tc>
      </w:tr>
      <w:tr w:rsidR="00AF48CC" w:rsidRPr="00746E3C" w14:paraId="14BB87AF" w14:textId="77777777" w:rsidTr="000B7DA9">
        <w:tc>
          <w:tcPr>
            <w:tcW w:w="15312" w:type="dxa"/>
            <w:gridSpan w:val="6"/>
            <w:tcBorders>
              <w:top w:val="single" w:sz="4" w:space="0" w:color="000000"/>
              <w:left w:val="single" w:sz="4" w:space="0" w:color="000000"/>
              <w:bottom w:val="single" w:sz="4" w:space="0" w:color="000000"/>
              <w:right w:val="single" w:sz="4" w:space="0" w:color="000000"/>
            </w:tcBorders>
          </w:tcPr>
          <w:p w14:paraId="0C96EAD4" w14:textId="22C76803" w:rsidR="00AF48CC" w:rsidRPr="00746E3C" w:rsidRDefault="00AF48CC" w:rsidP="00AF48CC">
            <w:pPr>
              <w:ind w:firstLine="284"/>
              <w:jc w:val="center"/>
              <w:rPr>
                <w:rFonts w:ascii="Times New Roman" w:eastAsia="Times New Roman" w:hAnsi="Times New Roman" w:cs="Times New Roman"/>
                <w:b/>
                <w:bCs/>
                <w:color w:val="000000"/>
                <w:sz w:val="24"/>
                <w:szCs w:val="24"/>
                <w:lang w:val="kk-KZ"/>
              </w:rPr>
            </w:pPr>
            <w:r w:rsidRPr="00746E3C">
              <w:rPr>
                <w:rFonts w:ascii="Times New Roman" w:eastAsia="Times New Roman" w:hAnsi="Times New Roman" w:cs="Times New Roman"/>
                <w:b/>
                <w:bCs/>
                <w:color w:val="000000"/>
                <w:sz w:val="24"/>
                <w:szCs w:val="24"/>
                <w:lang w:val="kk-KZ"/>
              </w:rPr>
              <w:t>Нысаналы талаптарды, нысаналы жинақтарды және нысаналы жинақ төлемдерін қалыптастыру мен есепке алу, сондай-ақ нысаналы талаптарды есепке жазу қағидалары</w:t>
            </w:r>
          </w:p>
        </w:tc>
      </w:tr>
      <w:tr w:rsidR="00AF48CC" w:rsidRPr="00671A18" w14:paraId="34373A4A" w14:textId="77777777" w:rsidTr="000B7DA9">
        <w:trPr>
          <w:gridAfter w:val="1"/>
          <w:wAfter w:w="29" w:type="dxa"/>
        </w:trPr>
        <w:tc>
          <w:tcPr>
            <w:tcW w:w="704" w:type="dxa"/>
            <w:tcBorders>
              <w:top w:val="single" w:sz="4" w:space="0" w:color="000000"/>
              <w:left w:val="single" w:sz="4" w:space="0" w:color="000000"/>
              <w:bottom w:val="single" w:sz="4" w:space="0" w:color="000000"/>
              <w:right w:val="single" w:sz="4" w:space="0" w:color="000000"/>
            </w:tcBorders>
          </w:tcPr>
          <w:p w14:paraId="4E83BA20" w14:textId="6473E758" w:rsidR="00AF48CC" w:rsidRPr="00746E3C" w:rsidRDefault="00AF48CC" w:rsidP="00BF41D5">
            <w:pPr>
              <w:pStyle w:val="a5"/>
              <w:numPr>
                <w:ilvl w:val="0"/>
                <w:numId w:val="10"/>
              </w:numPr>
              <w:ind w:left="357" w:hanging="357"/>
              <w:rPr>
                <w:rFonts w:ascii="Times New Roman" w:eastAsia="Times New Roman" w:hAnsi="Times New Roman" w:cs="Times New Roman"/>
                <w:sz w:val="24"/>
                <w:szCs w:val="24"/>
                <w:lang w:val="kk-KZ"/>
              </w:rPr>
            </w:pPr>
          </w:p>
        </w:tc>
        <w:tc>
          <w:tcPr>
            <w:tcW w:w="1538" w:type="dxa"/>
            <w:tcBorders>
              <w:top w:val="single" w:sz="4" w:space="0" w:color="000000"/>
              <w:left w:val="single" w:sz="4" w:space="0" w:color="000000"/>
              <w:bottom w:val="single" w:sz="4" w:space="0" w:color="000000"/>
              <w:right w:val="single" w:sz="4" w:space="0" w:color="000000"/>
            </w:tcBorders>
          </w:tcPr>
          <w:p w14:paraId="2E882BC7" w14:textId="43323BAC" w:rsidR="00AF48CC" w:rsidRPr="00746E3C" w:rsidRDefault="001C33CA" w:rsidP="009337D2">
            <w:pPr>
              <w:jc w:val="center"/>
              <w:rPr>
                <w:rFonts w:ascii="Times New Roman" w:hAnsi="Times New Roman" w:cs="Times New Roman"/>
                <w:color w:val="000000"/>
                <w:sz w:val="24"/>
                <w:szCs w:val="24"/>
                <w:lang w:val="kk-KZ"/>
              </w:rPr>
            </w:pPr>
            <w:r w:rsidRPr="00746E3C">
              <w:rPr>
                <w:rFonts w:ascii="Times New Roman" w:hAnsi="Times New Roman" w:cs="Times New Roman"/>
                <w:color w:val="000000"/>
                <w:sz w:val="24"/>
                <w:szCs w:val="24"/>
                <w:lang w:val="kk-KZ"/>
              </w:rPr>
              <w:t xml:space="preserve">5-тармақтың </w:t>
            </w:r>
            <w:r w:rsidR="00746E3C">
              <w:rPr>
                <w:rFonts w:ascii="Times New Roman" w:hAnsi="Times New Roman" w:cs="Times New Roman"/>
                <w:color w:val="000000"/>
                <w:sz w:val="24"/>
                <w:szCs w:val="24"/>
                <w:lang w:val="kk-KZ"/>
              </w:rPr>
              <w:t>төртінші</w:t>
            </w:r>
            <w:r w:rsidRPr="00746E3C">
              <w:rPr>
                <w:rFonts w:ascii="Times New Roman" w:hAnsi="Times New Roman" w:cs="Times New Roman"/>
                <w:color w:val="000000"/>
                <w:sz w:val="24"/>
                <w:szCs w:val="24"/>
                <w:lang w:val="kk-KZ"/>
              </w:rPr>
              <w:t xml:space="preserve"> бөлігі</w:t>
            </w:r>
          </w:p>
        </w:tc>
        <w:tc>
          <w:tcPr>
            <w:tcW w:w="4536" w:type="dxa"/>
            <w:tcBorders>
              <w:top w:val="single" w:sz="4" w:space="0" w:color="000000"/>
              <w:left w:val="single" w:sz="4" w:space="0" w:color="000000"/>
              <w:bottom w:val="single" w:sz="4" w:space="0" w:color="000000"/>
              <w:right w:val="single" w:sz="4" w:space="0" w:color="000000"/>
            </w:tcBorders>
          </w:tcPr>
          <w:p w14:paraId="39043614" w14:textId="1BD981DE" w:rsidR="009F1B54" w:rsidRPr="009337D2" w:rsidRDefault="00746E3C" w:rsidP="009337D2">
            <w:pPr>
              <w:ind w:firstLine="165"/>
              <w:jc w:val="both"/>
              <w:rPr>
                <w:rFonts w:ascii="Times New Roman" w:eastAsia="Times New Roman" w:hAnsi="Times New Roman" w:cs="Times New Roman"/>
                <w:sz w:val="24"/>
                <w:szCs w:val="24"/>
                <w:lang w:val="kk-KZ"/>
              </w:rPr>
            </w:pPr>
            <w:r w:rsidRPr="00FA441E">
              <w:rPr>
                <w:rFonts w:ascii="Times New Roman" w:eastAsia="Times New Roman" w:hAnsi="Times New Roman" w:cs="Times New Roman"/>
                <w:sz w:val="24"/>
                <w:szCs w:val="24"/>
                <w:lang w:val="kk-KZ"/>
              </w:rPr>
              <w:t>Нысаналы талаптардың жалпы сомасы орташаланған инвестициялық кіріс мөлшерлемесін ескере отырып, есепті жылдағы нысаналы талаптар мен алдыңғы кезеңдердегі нысаналы талаптардың жалпы сомасын қосу арқылы қалыптастырылады. Бұл ретте алдыңғы кезеңдердегі нысаналы талаптардың жалпы сомасынан нысаналы жинақтарды алушыларға жыл сайынғы іс жүзіндегі төлемдер шегеріледі.</w:t>
            </w:r>
          </w:p>
        </w:tc>
        <w:tc>
          <w:tcPr>
            <w:tcW w:w="4961" w:type="dxa"/>
            <w:tcBorders>
              <w:top w:val="single" w:sz="4" w:space="0" w:color="000000"/>
              <w:left w:val="single" w:sz="4" w:space="0" w:color="000000"/>
              <w:bottom w:val="single" w:sz="4" w:space="0" w:color="000000"/>
              <w:right w:val="single" w:sz="4" w:space="0" w:color="000000"/>
            </w:tcBorders>
          </w:tcPr>
          <w:p w14:paraId="719B6D5C" w14:textId="751D29A5" w:rsidR="009F1B54" w:rsidRPr="009337D2" w:rsidRDefault="004D5C27" w:rsidP="009337D2">
            <w:pPr>
              <w:ind w:firstLine="165"/>
              <w:jc w:val="both"/>
              <w:rPr>
                <w:rFonts w:ascii="Times New Roman" w:eastAsia="Times New Roman" w:hAnsi="Times New Roman" w:cs="Times New Roman"/>
                <w:sz w:val="24"/>
                <w:szCs w:val="24"/>
                <w:lang w:val="kk-KZ"/>
              </w:rPr>
            </w:pPr>
            <w:r w:rsidRPr="00FA441E">
              <w:rPr>
                <w:rFonts w:ascii="Times New Roman" w:eastAsia="Times New Roman" w:hAnsi="Times New Roman" w:cs="Times New Roman"/>
                <w:sz w:val="24"/>
                <w:szCs w:val="24"/>
                <w:lang w:val="kk-KZ"/>
              </w:rPr>
              <w:t xml:space="preserve">Нысаналы талаптардың жалпы сомасы орташаланған инвестициялық кіріс мөлшерлемесін ескере отырып, есепті жылдағы нысаналы талаптар мен алдыңғы кезеңдердегі нысаналы талаптардың жалпы сомасын қосу арқылы қалыптастырылады. Бұл ретте алдыңғы кезеңдердегі нысаналы талаптардың жалпы сомасынан нысаналы жинақтарды алушыларға </w:t>
            </w:r>
            <w:r w:rsidR="0042724C" w:rsidRPr="00FA441E">
              <w:rPr>
                <w:rFonts w:ascii="Times New Roman" w:eastAsia="Times New Roman" w:hAnsi="Times New Roman" w:cs="Times New Roman"/>
                <w:b/>
                <w:sz w:val="24"/>
                <w:szCs w:val="24"/>
                <w:lang w:val="kk-KZ"/>
              </w:rPr>
              <w:t>Ұлттық қордан</w:t>
            </w:r>
            <w:r w:rsidR="0042724C" w:rsidRPr="00FA441E">
              <w:rPr>
                <w:rFonts w:ascii="Times New Roman" w:eastAsia="Times New Roman" w:hAnsi="Times New Roman" w:cs="Times New Roman"/>
                <w:sz w:val="24"/>
                <w:szCs w:val="24"/>
                <w:lang w:val="kk-KZ"/>
              </w:rPr>
              <w:t xml:space="preserve"> </w:t>
            </w:r>
            <w:r w:rsidRPr="00FA441E">
              <w:rPr>
                <w:rFonts w:ascii="Times New Roman" w:eastAsia="Times New Roman" w:hAnsi="Times New Roman" w:cs="Times New Roman"/>
                <w:sz w:val="24"/>
                <w:szCs w:val="24"/>
                <w:lang w:val="kk-KZ"/>
              </w:rPr>
              <w:t>жыл сайынғы іс жүзіндегі төлемдер шегеріледі.</w:t>
            </w:r>
          </w:p>
        </w:tc>
        <w:tc>
          <w:tcPr>
            <w:tcW w:w="3544" w:type="dxa"/>
            <w:tcBorders>
              <w:top w:val="single" w:sz="4" w:space="0" w:color="000000"/>
              <w:left w:val="single" w:sz="4" w:space="0" w:color="000000"/>
              <w:bottom w:val="single" w:sz="4" w:space="0" w:color="000000"/>
              <w:right w:val="single" w:sz="4" w:space="0" w:color="000000"/>
            </w:tcBorders>
          </w:tcPr>
          <w:p w14:paraId="6653399B" w14:textId="77777777" w:rsidR="0042724C" w:rsidRPr="009337D2" w:rsidRDefault="0042724C" w:rsidP="0042724C">
            <w:pPr>
              <w:ind w:firstLine="284"/>
              <w:jc w:val="both"/>
              <w:rPr>
                <w:rFonts w:ascii="Times New Roman" w:eastAsia="Times New Roman" w:hAnsi="Times New Roman" w:cs="Times New Roman"/>
                <w:color w:val="000000"/>
                <w:sz w:val="24"/>
                <w:szCs w:val="24"/>
                <w:lang w:val="kk-KZ"/>
              </w:rPr>
            </w:pPr>
            <w:r w:rsidRPr="009337D2">
              <w:rPr>
                <w:rFonts w:ascii="Times New Roman" w:eastAsia="Times New Roman" w:hAnsi="Times New Roman" w:cs="Times New Roman"/>
                <w:color w:val="000000"/>
                <w:sz w:val="24"/>
                <w:szCs w:val="24"/>
                <w:lang w:val="kk-KZ"/>
              </w:rPr>
              <w:t>Нақтылаушы түзету.</w:t>
            </w:r>
          </w:p>
          <w:p w14:paraId="7C8F448C" w14:textId="0CA111B4" w:rsidR="00AF48CC" w:rsidRDefault="00050229" w:rsidP="0042724C">
            <w:pPr>
              <w:ind w:firstLine="284"/>
              <w:jc w:val="both"/>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Нысанал</w:t>
            </w:r>
            <w:r w:rsidR="0042724C" w:rsidRPr="0042724C">
              <w:rPr>
                <w:rFonts w:ascii="Times New Roman" w:eastAsia="Times New Roman" w:hAnsi="Times New Roman" w:cs="Times New Roman"/>
                <w:color w:val="000000"/>
                <w:sz w:val="24"/>
                <w:szCs w:val="24"/>
                <w:lang w:val="kk-KZ"/>
              </w:rPr>
              <w:t xml:space="preserve">ы талаптардың жалпы сомасы </w:t>
            </w:r>
            <w:r w:rsidR="009337D2" w:rsidRPr="009337D2">
              <w:rPr>
                <w:rFonts w:ascii="Times New Roman" w:eastAsia="Times New Roman" w:hAnsi="Times New Roman" w:cs="Times New Roman"/>
                <w:color w:val="000000"/>
                <w:sz w:val="24"/>
                <w:szCs w:val="24"/>
                <w:lang w:val="kk-KZ"/>
              </w:rPr>
              <w:t>«Бірыңғай жинақтаушы зейнетақы қоры» акционерлік қоғамының (бұдан әрі - БЖЗҚ)</w:t>
            </w:r>
            <w:r w:rsidR="009337D2">
              <w:rPr>
                <w:rFonts w:ascii="Times New Roman" w:eastAsia="Times New Roman" w:hAnsi="Times New Roman" w:cs="Times New Roman"/>
                <w:color w:val="000000"/>
                <w:sz w:val="24"/>
                <w:szCs w:val="24"/>
                <w:lang w:val="kk-KZ"/>
              </w:rPr>
              <w:t xml:space="preserve"> </w:t>
            </w:r>
            <w:r w:rsidR="0042724C" w:rsidRPr="0042724C">
              <w:rPr>
                <w:rFonts w:ascii="Times New Roman" w:eastAsia="Times New Roman" w:hAnsi="Times New Roman" w:cs="Times New Roman"/>
                <w:color w:val="000000"/>
                <w:sz w:val="24"/>
                <w:szCs w:val="24"/>
                <w:lang w:val="kk-KZ"/>
              </w:rPr>
              <w:t xml:space="preserve">өтінімі бойынша </w:t>
            </w:r>
            <w:r w:rsidR="009337D2" w:rsidRPr="009337D2">
              <w:rPr>
                <w:rFonts w:ascii="Times New Roman" w:eastAsia="Times New Roman" w:hAnsi="Times New Roman" w:cs="Times New Roman"/>
                <w:color w:val="000000"/>
                <w:sz w:val="24"/>
                <w:szCs w:val="24"/>
                <w:lang w:val="kk-KZ"/>
              </w:rPr>
              <w:t>Қазақстан Республикасының Ұлттық қорынан (бұдан әрі - Ұлттық қор)</w:t>
            </w:r>
            <w:r w:rsidR="0042724C" w:rsidRPr="0042724C">
              <w:rPr>
                <w:rFonts w:ascii="Times New Roman" w:eastAsia="Times New Roman" w:hAnsi="Times New Roman" w:cs="Times New Roman"/>
                <w:color w:val="000000"/>
                <w:sz w:val="24"/>
                <w:szCs w:val="24"/>
                <w:lang w:val="kk-KZ"/>
              </w:rPr>
              <w:t xml:space="preserve"> төлемдерді жүзеге асыру кезінде азаяды, ал Ұлттық қорда қалған сомаға инвестициялық кіріс есептеледі, нақтылау енгізуді ұсынамыз.</w:t>
            </w:r>
          </w:p>
          <w:p w14:paraId="72BF694A" w14:textId="099012F9" w:rsidR="009337D2" w:rsidRPr="00746E3C" w:rsidRDefault="009337D2" w:rsidP="0042724C">
            <w:pPr>
              <w:ind w:firstLine="284"/>
              <w:jc w:val="both"/>
              <w:rPr>
                <w:rFonts w:ascii="Times New Roman" w:eastAsia="Times New Roman" w:hAnsi="Times New Roman" w:cs="Times New Roman"/>
                <w:color w:val="000000"/>
                <w:sz w:val="24"/>
                <w:szCs w:val="24"/>
                <w:lang w:val="kk-KZ"/>
              </w:rPr>
            </w:pPr>
            <w:r w:rsidRPr="009337D2">
              <w:rPr>
                <w:rFonts w:ascii="Times New Roman" w:eastAsia="Times New Roman" w:hAnsi="Times New Roman" w:cs="Times New Roman"/>
                <w:color w:val="000000"/>
                <w:sz w:val="24"/>
                <w:szCs w:val="24"/>
                <w:lang w:val="kk-KZ"/>
              </w:rPr>
              <w:t xml:space="preserve">Бұл түзету мақсатты талаптардан жыл сайын </w:t>
            </w:r>
            <w:r w:rsidRPr="009337D2">
              <w:rPr>
                <w:rFonts w:ascii="Times New Roman" w:eastAsia="Times New Roman" w:hAnsi="Times New Roman" w:cs="Times New Roman"/>
                <w:color w:val="000000"/>
                <w:sz w:val="24"/>
                <w:szCs w:val="24"/>
                <w:lang w:val="kk-KZ"/>
              </w:rPr>
              <w:lastRenderedPageBreak/>
              <w:t>кәмелетке толған балаларға мақсатты төлемдерге айналдырылатын соманың бір бөлігі шегерілетінін түсіну үшін қажет.</w:t>
            </w:r>
          </w:p>
        </w:tc>
      </w:tr>
      <w:tr w:rsidR="009337D2" w:rsidRPr="00671A18" w14:paraId="767C6BFB" w14:textId="77777777" w:rsidTr="000B7DA9">
        <w:trPr>
          <w:gridAfter w:val="1"/>
          <w:wAfter w:w="29" w:type="dxa"/>
        </w:trPr>
        <w:tc>
          <w:tcPr>
            <w:tcW w:w="704" w:type="dxa"/>
            <w:tcBorders>
              <w:top w:val="single" w:sz="4" w:space="0" w:color="000000"/>
              <w:left w:val="single" w:sz="4" w:space="0" w:color="000000"/>
              <w:bottom w:val="single" w:sz="4" w:space="0" w:color="000000"/>
              <w:right w:val="single" w:sz="4" w:space="0" w:color="000000"/>
            </w:tcBorders>
          </w:tcPr>
          <w:p w14:paraId="616FC491" w14:textId="77777777" w:rsidR="009337D2" w:rsidRPr="00746E3C" w:rsidRDefault="009337D2" w:rsidP="00BF41D5">
            <w:pPr>
              <w:pStyle w:val="a5"/>
              <w:numPr>
                <w:ilvl w:val="0"/>
                <w:numId w:val="10"/>
              </w:numPr>
              <w:ind w:left="357" w:hanging="357"/>
              <w:rPr>
                <w:rFonts w:ascii="Times New Roman" w:eastAsia="Times New Roman" w:hAnsi="Times New Roman" w:cs="Times New Roman"/>
                <w:sz w:val="24"/>
                <w:szCs w:val="24"/>
                <w:lang w:val="kk-KZ"/>
              </w:rPr>
            </w:pPr>
          </w:p>
        </w:tc>
        <w:tc>
          <w:tcPr>
            <w:tcW w:w="1538" w:type="dxa"/>
            <w:tcBorders>
              <w:top w:val="single" w:sz="4" w:space="0" w:color="000000"/>
              <w:left w:val="single" w:sz="4" w:space="0" w:color="000000"/>
              <w:bottom w:val="single" w:sz="4" w:space="0" w:color="000000"/>
              <w:right w:val="single" w:sz="4" w:space="0" w:color="000000"/>
            </w:tcBorders>
          </w:tcPr>
          <w:p w14:paraId="17D4CE83" w14:textId="6382947A" w:rsidR="009337D2" w:rsidRPr="00746E3C" w:rsidRDefault="009337D2" w:rsidP="00B72AA8">
            <w:pPr>
              <w:jc w:val="center"/>
              <w:rPr>
                <w:rFonts w:ascii="Times New Roman" w:hAnsi="Times New Roman" w:cs="Times New Roman"/>
                <w:color w:val="000000"/>
                <w:sz w:val="24"/>
                <w:szCs w:val="24"/>
                <w:lang w:val="kk-KZ"/>
              </w:rPr>
            </w:pPr>
            <w:r w:rsidRPr="00746E3C">
              <w:rPr>
                <w:rFonts w:ascii="Times New Roman" w:hAnsi="Times New Roman" w:cs="Times New Roman"/>
                <w:color w:val="000000"/>
                <w:sz w:val="24"/>
                <w:szCs w:val="24"/>
                <w:lang w:val="kk-KZ"/>
              </w:rPr>
              <w:t xml:space="preserve">5-тармақтың </w:t>
            </w:r>
            <w:r w:rsidRPr="009337D2">
              <w:rPr>
                <w:rFonts w:ascii="Times New Roman" w:hAnsi="Times New Roman" w:cs="Times New Roman"/>
                <w:color w:val="000000"/>
                <w:sz w:val="24"/>
                <w:szCs w:val="24"/>
                <w:lang w:val="kk-KZ"/>
              </w:rPr>
              <w:t xml:space="preserve">бесінші </w:t>
            </w:r>
            <w:r w:rsidRPr="00746E3C">
              <w:rPr>
                <w:rFonts w:ascii="Times New Roman" w:hAnsi="Times New Roman" w:cs="Times New Roman"/>
                <w:color w:val="000000"/>
                <w:sz w:val="24"/>
                <w:szCs w:val="24"/>
                <w:lang w:val="kk-KZ"/>
              </w:rPr>
              <w:t>бөлігі</w:t>
            </w:r>
          </w:p>
        </w:tc>
        <w:tc>
          <w:tcPr>
            <w:tcW w:w="4536" w:type="dxa"/>
            <w:tcBorders>
              <w:top w:val="single" w:sz="4" w:space="0" w:color="000000"/>
              <w:left w:val="single" w:sz="4" w:space="0" w:color="000000"/>
              <w:bottom w:val="single" w:sz="4" w:space="0" w:color="000000"/>
              <w:right w:val="single" w:sz="4" w:space="0" w:color="000000"/>
            </w:tcBorders>
          </w:tcPr>
          <w:p w14:paraId="35891C93" w14:textId="77777777" w:rsidR="009337D2" w:rsidRPr="00FA441E" w:rsidRDefault="009337D2" w:rsidP="009337D2">
            <w:pPr>
              <w:ind w:firstLine="165"/>
              <w:jc w:val="both"/>
              <w:rPr>
                <w:rFonts w:ascii="Times New Roman" w:eastAsia="Times New Roman" w:hAnsi="Times New Roman" w:cs="Times New Roman"/>
                <w:sz w:val="24"/>
                <w:szCs w:val="24"/>
                <w:lang w:val="kk-KZ"/>
              </w:rPr>
            </w:pPr>
            <w:r w:rsidRPr="00FA441E">
              <w:rPr>
                <w:rFonts w:ascii="Times New Roman" w:eastAsia="Times New Roman" w:hAnsi="Times New Roman" w:cs="Times New Roman"/>
                <w:sz w:val="24"/>
                <w:szCs w:val="24"/>
                <w:lang w:val="kk-KZ"/>
              </w:rPr>
              <w:t>Осылайша, нысаналы талаптардың есепті жылдың аяғындағы жиынтық сомасы (НТжиыны) мынадай формула бойынша есептеледі:</w:t>
            </w:r>
          </w:p>
          <w:p w14:paraId="681A061F" w14:textId="77777777" w:rsidR="009337D2" w:rsidRPr="00FA441E" w:rsidRDefault="009337D2" w:rsidP="009337D2">
            <w:pPr>
              <w:ind w:firstLine="165"/>
              <w:jc w:val="both"/>
              <w:rPr>
                <w:rFonts w:ascii="Times New Roman" w:eastAsia="Times New Roman" w:hAnsi="Times New Roman" w:cs="Times New Roman"/>
                <w:sz w:val="24"/>
                <w:szCs w:val="24"/>
                <w:lang w:val="kk-KZ"/>
              </w:rPr>
            </w:pPr>
            <w:r w:rsidRPr="00FA441E">
              <w:rPr>
                <w:rFonts w:ascii="Times New Roman" w:eastAsia="Times New Roman" w:hAnsi="Times New Roman" w:cs="Times New Roman"/>
                <w:sz w:val="24"/>
                <w:szCs w:val="24"/>
                <w:lang w:val="kk-KZ"/>
              </w:rPr>
              <w:t xml:space="preserve">НТжиыны= </w:t>
            </w:r>
            <w:r w:rsidRPr="00746E3C">
              <w:rPr>
                <w:rFonts w:ascii="Times New Roman" w:eastAsia="Times New Roman" w:hAnsi="Times New Roman" w:cs="Times New Roman"/>
                <w:noProof/>
                <w:sz w:val="24"/>
                <w:szCs w:val="24"/>
              </w:rPr>
              <w:drawing>
                <wp:inline distT="0" distB="0" distL="0" distR="0" wp14:anchorId="51D02A8C" wp14:editId="39FD2456">
                  <wp:extent cx="812165" cy="218440"/>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2165" cy="218440"/>
                          </a:xfrm>
                          <a:prstGeom prst="rect">
                            <a:avLst/>
                          </a:prstGeom>
                          <a:noFill/>
                          <a:ln>
                            <a:noFill/>
                          </a:ln>
                        </pic:spPr>
                      </pic:pic>
                    </a:graphicData>
                  </a:graphic>
                </wp:inline>
              </w:drawing>
            </w:r>
            <w:r w:rsidRPr="00FA441E">
              <w:rPr>
                <w:rFonts w:ascii="Times New Roman" w:eastAsia="Times New Roman" w:hAnsi="Times New Roman" w:cs="Times New Roman"/>
                <w:sz w:val="24"/>
                <w:szCs w:val="24"/>
                <w:lang w:val="kk-KZ"/>
              </w:rPr>
              <w:t>+ (НТалдыңғы – ТС)*(1+КМ), мұндағы:</w:t>
            </w:r>
          </w:p>
          <w:p w14:paraId="4969C17B" w14:textId="77777777" w:rsidR="009337D2" w:rsidRPr="00FA441E" w:rsidRDefault="009337D2" w:rsidP="009337D2">
            <w:pPr>
              <w:ind w:firstLine="165"/>
              <w:jc w:val="both"/>
              <w:rPr>
                <w:rFonts w:ascii="Times New Roman" w:eastAsia="Times New Roman" w:hAnsi="Times New Roman" w:cs="Times New Roman"/>
                <w:sz w:val="24"/>
                <w:szCs w:val="24"/>
                <w:lang w:val="kk-KZ"/>
              </w:rPr>
            </w:pPr>
            <w:r w:rsidRPr="00FA441E">
              <w:rPr>
                <w:rFonts w:ascii="Times New Roman" w:eastAsia="Times New Roman" w:hAnsi="Times New Roman" w:cs="Times New Roman"/>
                <w:sz w:val="24"/>
                <w:szCs w:val="24"/>
                <w:lang w:val="kk-KZ"/>
              </w:rPr>
              <w:t>ТС – БЖЗҚ деректеріне сәйкес айқындалатын есепті жылдың ішіндегі төлемдердің жалпы сомасы.</w:t>
            </w:r>
          </w:p>
          <w:p w14:paraId="5A033747" w14:textId="605C1A7F" w:rsidR="009337D2" w:rsidRPr="00FA441E" w:rsidRDefault="009337D2" w:rsidP="009337D2">
            <w:pPr>
              <w:ind w:firstLine="165"/>
              <w:jc w:val="both"/>
              <w:rPr>
                <w:rFonts w:ascii="Times New Roman" w:eastAsia="Times New Roman" w:hAnsi="Times New Roman" w:cs="Times New Roman"/>
                <w:sz w:val="24"/>
                <w:szCs w:val="24"/>
                <w:lang w:val="kk-KZ"/>
              </w:rPr>
            </w:pPr>
            <w:r w:rsidRPr="00FA441E">
              <w:rPr>
                <w:rFonts w:ascii="Times New Roman" w:eastAsia="Times New Roman" w:hAnsi="Times New Roman" w:cs="Times New Roman"/>
                <w:sz w:val="24"/>
                <w:szCs w:val="24"/>
                <w:lang w:val="kk-KZ"/>
              </w:rPr>
              <w:t>НТалдыңғы – нысаналы талаптардың есепті жылдың алдындағы жылдың соңындағы жағдай бойынша сомасы.</w:t>
            </w:r>
          </w:p>
        </w:tc>
        <w:tc>
          <w:tcPr>
            <w:tcW w:w="4961" w:type="dxa"/>
            <w:tcBorders>
              <w:top w:val="single" w:sz="4" w:space="0" w:color="000000"/>
              <w:left w:val="single" w:sz="4" w:space="0" w:color="000000"/>
              <w:bottom w:val="single" w:sz="4" w:space="0" w:color="000000"/>
              <w:right w:val="single" w:sz="4" w:space="0" w:color="000000"/>
            </w:tcBorders>
          </w:tcPr>
          <w:p w14:paraId="5DEF813B" w14:textId="77777777" w:rsidR="009337D2" w:rsidRPr="00FA441E" w:rsidRDefault="009337D2" w:rsidP="009337D2">
            <w:pPr>
              <w:ind w:firstLine="165"/>
              <w:jc w:val="both"/>
              <w:rPr>
                <w:rFonts w:ascii="Times New Roman" w:eastAsia="Times New Roman" w:hAnsi="Times New Roman" w:cs="Times New Roman"/>
                <w:sz w:val="24"/>
                <w:szCs w:val="24"/>
                <w:lang w:val="kk-KZ"/>
              </w:rPr>
            </w:pPr>
            <w:r w:rsidRPr="00FA441E">
              <w:rPr>
                <w:rFonts w:ascii="Times New Roman" w:eastAsia="Times New Roman" w:hAnsi="Times New Roman" w:cs="Times New Roman"/>
                <w:sz w:val="24"/>
                <w:szCs w:val="24"/>
                <w:lang w:val="kk-KZ"/>
              </w:rPr>
              <w:t>Осылайша, нысаналы талаптардың есепті жылдың аяғындағы жиынтық сомасы (НТжиыны) мынадай формула бойынша есептеледі:</w:t>
            </w:r>
          </w:p>
          <w:p w14:paraId="483DA400" w14:textId="77777777" w:rsidR="009337D2" w:rsidRPr="00FA441E" w:rsidRDefault="009337D2" w:rsidP="009337D2">
            <w:pPr>
              <w:ind w:firstLine="165"/>
              <w:jc w:val="both"/>
              <w:rPr>
                <w:rFonts w:ascii="Times New Roman" w:eastAsia="Times New Roman" w:hAnsi="Times New Roman" w:cs="Times New Roman"/>
                <w:sz w:val="24"/>
                <w:szCs w:val="24"/>
                <w:lang w:val="kk-KZ"/>
              </w:rPr>
            </w:pPr>
            <w:r w:rsidRPr="00FA441E">
              <w:rPr>
                <w:rFonts w:ascii="Times New Roman" w:eastAsia="Times New Roman" w:hAnsi="Times New Roman" w:cs="Times New Roman"/>
                <w:sz w:val="24"/>
                <w:szCs w:val="24"/>
                <w:lang w:val="kk-KZ"/>
              </w:rPr>
              <w:t xml:space="preserve">НТжиыны= </w:t>
            </w:r>
            <w:r w:rsidRPr="00746E3C">
              <w:rPr>
                <w:rFonts w:ascii="Times New Roman" w:eastAsia="Times New Roman" w:hAnsi="Times New Roman" w:cs="Times New Roman"/>
                <w:noProof/>
                <w:sz w:val="24"/>
                <w:szCs w:val="24"/>
              </w:rPr>
              <w:drawing>
                <wp:inline distT="0" distB="0" distL="0" distR="0" wp14:anchorId="5CCA78CD" wp14:editId="5E892870">
                  <wp:extent cx="812165" cy="218440"/>
                  <wp:effectExtent l="0" t="0" r="698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2165" cy="218440"/>
                          </a:xfrm>
                          <a:prstGeom prst="rect">
                            <a:avLst/>
                          </a:prstGeom>
                          <a:noFill/>
                          <a:ln>
                            <a:noFill/>
                          </a:ln>
                        </pic:spPr>
                      </pic:pic>
                    </a:graphicData>
                  </a:graphic>
                </wp:inline>
              </w:drawing>
            </w:r>
            <w:r w:rsidRPr="00FA441E">
              <w:rPr>
                <w:rFonts w:ascii="Times New Roman" w:eastAsia="Times New Roman" w:hAnsi="Times New Roman" w:cs="Times New Roman"/>
                <w:sz w:val="24"/>
                <w:szCs w:val="24"/>
                <w:lang w:val="kk-KZ"/>
              </w:rPr>
              <w:t>+ (НТалдыңғы – ТС)*(1+КМ), мұндағы:</w:t>
            </w:r>
          </w:p>
          <w:p w14:paraId="7FC97F98" w14:textId="77777777" w:rsidR="009337D2" w:rsidRPr="00FA441E" w:rsidRDefault="009337D2" w:rsidP="009337D2">
            <w:pPr>
              <w:ind w:firstLine="165"/>
              <w:jc w:val="both"/>
              <w:rPr>
                <w:rFonts w:ascii="Times New Roman" w:eastAsia="Times New Roman" w:hAnsi="Times New Roman" w:cs="Times New Roman"/>
                <w:sz w:val="24"/>
                <w:szCs w:val="24"/>
                <w:lang w:val="kk-KZ"/>
              </w:rPr>
            </w:pPr>
            <w:r w:rsidRPr="00FA441E">
              <w:rPr>
                <w:rFonts w:ascii="Times New Roman" w:eastAsia="Times New Roman" w:hAnsi="Times New Roman" w:cs="Times New Roman"/>
                <w:sz w:val="24"/>
                <w:szCs w:val="24"/>
                <w:lang w:val="kk-KZ"/>
              </w:rPr>
              <w:t xml:space="preserve">ТС – БЖЗҚ деректеріне сәйкес айқындалатын есепті жылдың ішіндегі </w:t>
            </w:r>
            <w:r w:rsidRPr="00FA441E">
              <w:rPr>
                <w:rFonts w:ascii="Times New Roman" w:eastAsia="Times New Roman" w:hAnsi="Times New Roman" w:cs="Times New Roman"/>
                <w:b/>
                <w:sz w:val="24"/>
                <w:szCs w:val="24"/>
                <w:lang w:val="kk-KZ"/>
              </w:rPr>
              <w:t>Ұлттық қордан</w:t>
            </w:r>
            <w:r w:rsidRPr="00FA441E">
              <w:rPr>
                <w:rFonts w:ascii="Times New Roman" w:eastAsia="Times New Roman" w:hAnsi="Times New Roman" w:cs="Times New Roman"/>
                <w:sz w:val="24"/>
                <w:szCs w:val="24"/>
                <w:lang w:val="kk-KZ"/>
              </w:rPr>
              <w:t xml:space="preserve"> төлемдердің жалпы сомасы.</w:t>
            </w:r>
          </w:p>
          <w:p w14:paraId="486C87C4" w14:textId="7567CB1B" w:rsidR="009337D2" w:rsidRPr="009337D2" w:rsidRDefault="009337D2" w:rsidP="009337D2">
            <w:pPr>
              <w:ind w:firstLine="169"/>
              <w:jc w:val="both"/>
              <w:rPr>
                <w:rFonts w:ascii="Times New Roman" w:eastAsia="Times New Roman" w:hAnsi="Times New Roman" w:cs="Times New Roman"/>
                <w:sz w:val="24"/>
                <w:szCs w:val="24"/>
                <w:lang w:val="kk-KZ"/>
              </w:rPr>
            </w:pPr>
            <w:r w:rsidRPr="00FA441E">
              <w:rPr>
                <w:rFonts w:ascii="Times New Roman" w:eastAsia="Times New Roman" w:hAnsi="Times New Roman" w:cs="Times New Roman"/>
                <w:sz w:val="24"/>
                <w:szCs w:val="24"/>
                <w:lang w:val="kk-KZ"/>
              </w:rPr>
              <w:t>НТалдыңғы – нысаналы талаптардың есепті жылдың алдындағы жылдың соңындағы жағдай бойынша сомасы.</w:t>
            </w:r>
          </w:p>
        </w:tc>
        <w:tc>
          <w:tcPr>
            <w:tcW w:w="3544" w:type="dxa"/>
            <w:tcBorders>
              <w:top w:val="single" w:sz="4" w:space="0" w:color="000000"/>
              <w:left w:val="single" w:sz="4" w:space="0" w:color="000000"/>
              <w:bottom w:val="single" w:sz="4" w:space="0" w:color="000000"/>
              <w:right w:val="single" w:sz="4" w:space="0" w:color="000000"/>
            </w:tcBorders>
          </w:tcPr>
          <w:p w14:paraId="30034FA7" w14:textId="77777777" w:rsidR="009337D2" w:rsidRPr="009337D2" w:rsidRDefault="009337D2" w:rsidP="009337D2">
            <w:pPr>
              <w:ind w:firstLine="284"/>
              <w:jc w:val="both"/>
              <w:rPr>
                <w:rFonts w:ascii="Times New Roman" w:eastAsia="Times New Roman" w:hAnsi="Times New Roman" w:cs="Times New Roman"/>
                <w:color w:val="000000"/>
                <w:sz w:val="24"/>
                <w:szCs w:val="24"/>
                <w:lang w:val="kk-KZ"/>
              </w:rPr>
            </w:pPr>
            <w:r w:rsidRPr="009337D2">
              <w:rPr>
                <w:rFonts w:ascii="Times New Roman" w:eastAsia="Times New Roman" w:hAnsi="Times New Roman" w:cs="Times New Roman"/>
                <w:color w:val="000000"/>
                <w:sz w:val="24"/>
                <w:szCs w:val="24"/>
                <w:lang w:val="kk-KZ"/>
              </w:rPr>
              <w:t>Нақтылаушы түзету.</w:t>
            </w:r>
          </w:p>
          <w:p w14:paraId="0A137B02" w14:textId="77777777" w:rsidR="009337D2" w:rsidRDefault="009337D2" w:rsidP="009337D2">
            <w:pPr>
              <w:ind w:firstLine="284"/>
              <w:jc w:val="both"/>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Нысанал</w:t>
            </w:r>
            <w:r w:rsidRPr="0042724C">
              <w:rPr>
                <w:rFonts w:ascii="Times New Roman" w:eastAsia="Times New Roman" w:hAnsi="Times New Roman" w:cs="Times New Roman"/>
                <w:color w:val="000000"/>
                <w:sz w:val="24"/>
                <w:szCs w:val="24"/>
                <w:lang w:val="kk-KZ"/>
              </w:rPr>
              <w:t xml:space="preserve">ы талаптардың жалпы сомасы </w:t>
            </w:r>
            <w:r w:rsidRPr="009337D2">
              <w:rPr>
                <w:rFonts w:ascii="Times New Roman" w:eastAsia="Times New Roman" w:hAnsi="Times New Roman" w:cs="Times New Roman"/>
                <w:color w:val="000000"/>
                <w:sz w:val="24"/>
                <w:szCs w:val="24"/>
                <w:lang w:val="kk-KZ"/>
              </w:rPr>
              <w:t>«Бірыңғай жинақтаушы зейнетақы қоры» акционерлік қоғамының (бұдан әрі - БЖЗҚ)</w:t>
            </w:r>
            <w:r>
              <w:rPr>
                <w:rFonts w:ascii="Times New Roman" w:eastAsia="Times New Roman" w:hAnsi="Times New Roman" w:cs="Times New Roman"/>
                <w:color w:val="000000"/>
                <w:sz w:val="24"/>
                <w:szCs w:val="24"/>
                <w:lang w:val="kk-KZ"/>
              </w:rPr>
              <w:t xml:space="preserve"> </w:t>
            </w:r>
            <w:r w:rsidRPr="0042724C">
              <w:rPr>
                <w:rFonts w:ascii="Times New Roman" w:eastAsia="Times New Roman" w:hAnsi="Times New Roman" w:cs="Times New Roman"/>
                <w:color w:val="000000"/>
                <w:sz w:val="24"/>
                <w:szCs w:val="24"/>
                <w:lang w:val="kk-KZ"/>
              </w:rPr>
              <w:t xml:space="preserve">өтінімі бойынша </w:t>
            </w:r>
            <w:r w:rsidRPr="009337D2">
              <w:rPr>
                <w:rFonts w:ascii="Times New Roman" w:eastAsia="Times New Roman" w:hAnsi="Times New Roman" w:cs="Times New Roman"/>
                <w:color w:val="000000"/>
                <w:sz w:val="24"/>
                <w:szCs w:val="24"/>
                <w:lang w:val="kk-KZ"/>
              </w:rPr>
              <w:t>Қазақстан Республикасының Ұлттық қорынан (бұдан әрі - Ұлттық қор)</w:t>
            </w:r>
            <w:r w:rsidRPr="0042724C">
              <w:rPr>
                <w:rFonts w:ascii="Times New Roman" w:eastAsia="Times New Roman" w:hAnsi="Times New Roman" w:cs="Times New Roman"/>
                <w:color w:val="000000"/>
                <w:sz w:val="24"/>
                <w:szCs w:val="24"/>
                <w:lang w:val="kk-KZ"/>
              </w:rPr>
              <w:t xml:space="preserve"> төлемдерді жүзеге асыру кезінде азаяды, ал Ұлттық қорда қалған сомаға инвестициялық кіріс есептеледі, нақтылау енгізуді ұсынамыз.</w:t>
            </w:r>
          </w:p>
          <w:p w14:paraId="06A15667" w14:textId="2862BE31" w:rsidR="009337D2" w:rsidRPr="0042724C" w:rsidRDefault="009337D2" w:rsidP="009337D2">
            <w:pPr>
              <w:ind w:firstLine="284"/>
              <w:jc w:val="both"/>
              <w:rPr>
                <w:rFonts w:ascii="Times New Roman" w:eastAsia="Times New Roman" w:hAnsi="Times New Roman" w:cs="Times New Roman"/>
                <w:b/>
                <w:color w:val="000000"/>
                <w:sz w:val="24"/>
                <w:szCs w:val="24"/>
                <w:lang w:val="kk-KZ"/>
              </w:rPr>
            </w:pPr>
            <w:r w:rsidRPr="009337D2">
              <w:rPr>
                <w:rFonts w:ascii="Times New Roman" w:eastAsia="Times New Roman" w:hAnsi="Times New Roman" w:cs="Times New Roman"/>
                <w:color w:val="000000"/>
                <w:sz w:val="24"/>
                <w:szCs w:val="24"/>
                <w:lang w:val="kk-KZ"/>
              </w:rPr>
              <w:t>Бұл түзету мақсатты талаптардан жыл сайын кәмелетке толған балаларға мақсатты төлемдерге айналдырылатын соманың бір бөлігі шегерілетінін түсіну үшін қажет.</w:t>
            </w:r>
          </w:p>
        </w:tc>
      </w:tr>
      <w:tr w:rsidR="00AF48CC" w:rsidRPr="00671A18" w14:paraId="4960D61B" w14:textId="77777777" w:rsidTr="00872796">
        <w:trPr>
          <w:gridAfter w:val="1"/>
          <w:wAfter w:w="29" w:type="dxa"/>
        </w:trPr>
        <w:tc>
          <w:tcPr>
            <w:tcW w:w="704" w:type="dxa"/>
            <w:tcBorders>
              <w:top w:val="single" w:sz="4" w:space="0" w:color="000000"/>
              <w:left w:val="single" w:sz="4" w:space="0" w:color="000000"/>
              <w:bottom w:val="single" w:sz="4" w:space="0" w:color="000000"/>
              <w:right w:val="single" w:sz="4" w:space="0" w:color="000000"/>
            </w:tcBorders>
          </w:tcPr>
          <w:p w14:paraId="014FCF5A" w14:textId="4D7F061E" w:rsidR="00AF48CC" w:rsidRPr="00746E3C" w:rsidRDefault="00AF48CC" w:rsidP="00BF41D5">
            <w:pPr>
              <w:pStyle w:val="a5"/>
              <w:numPr>
                <w:ilvl w:val="0"/>
                <w:numId w:val="10"/>
              </w:numPr>
              <w:ind w:left="357" w:hanging="357"/>
              <w:jc w:val="center"/>
              <w:rPr>
                <w:rFonts w:ascii="Times New Roman" w:eastAsia="Times New Roman" w:hAnsi="Times New Roman" w:cs="Times New Roman"/>
                <w:sz w:val="24"/>
                <w:szCs w:val="24"/>
                <w:lang w:val="kk-KZ"/>
              </w:rPr>
            </w:pPr>
          </w:p>
        </w:tc>
        <w:tc>
          <w:tcPr>
            <w:tcW w:w="1538" w:type="dxa"/>
            <w:tcBorders>
              <w:top w:val="single" w:sz="4" w:space="0" w:color="000000"/>
              <w:left w:val="single" w:sz="4" w:space="0" w:color="000000"/>
              <w:bottom w:val="single" w:sz="4" w:space="0" w:color="000000"/>
              <w:right w:val="single" w:sz="4" w:space="0" w:color="000000"/>
            </w:tcBorders>
          </w:tcPr>
          <w:p w14:paraId="6DD26BC9" w14:textId="7D66D349" w:rsidR="00AF48CC" w:rsidRPr="00746E3C" w:rsidRDefault="004D5C27" w:rsidP="00B72AA8">
            <w:pPr>
              <w:jc w:val="cente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8</w:t>
            </w:r>
            <w:r w:rsidR="001C33CA" w:rsidRPr="00746E3C">
              <w:rPr>
                <w:rFonts w:ascii="Times New Roman" w:hAnsi="Times New Roman" w:cs="Times New Roman"/>
                <w:color w:val="000000"/>
                <w:sz w:val="24"/>
                <w:szCs w:val="24"/>
                <w:lang w:val="kk-KZ"/>
              </w:rPr>
              <w:t>-тармақ</w:t>
            </w:r>
          </w:p>
        </w:tc>
        <w:tc>
          <w:tcPr>
            <w:tcW w:w="4536" w:type="dxa"/>
            <w:tcBorders>
              <w:top w:val="single" w:sz="4" w:space="0" w:color="000000"/>
              <w:left w:val="single" w:sz="4" w:space="0" w:color="000000"/>
              <w:bottom w:val="single" w:sz="4" w:space="0" w:color="000000"/>
              <w:right w:val="single" w:sz="4" w:space="0" w:color="000000"/>
            </w:tcBorders>
          </w:tcPr>
          <w:p w14:paraId="63D0CE71" w14:textId="3C0C33FB" w:rsidR="004D5C27" w:rsidRPr="004D5C27" w:rsidRDefault="004D5C27" w:rsidP="004D5C27">
            <w:pPr>
              <w:pStyle w:val="af0"/>
              <w:spacing w:before="0" w:beforeAutospacing="0" w:after="0" w:afterAutospacing="0"/>
              <w:ind w:firstLine="164"/>
              <w:jc w:val="both"/>
              <w:rPr>
                <w:lang w:val="kk-KZ"/>
              </w:rPr>
            </w:pPr>
            <w:r w:rsidRPr="004D5C27">
              <w:rPr>
                <w:lang w:val="kk-KZ"/>
              </w:rPr>
              <w:t xml:space="preserve">8. БЖЗҚ ақпараттық жүйелерді интеграциялау арқылы </w:t>
            </w:r>
            <w:r w:rsidR="009F1B54">
              <w:rPr>
                <w:lang w:val="kk-KZ"/>
              </w:rPr>
              <w:t>«</w:t>
            </w:r>
            <w:r w:rsidRPr="004D5C27">
              <w:rPr>
                <w:lang w:val="kk-KZ"/>
              </w:rPr>
              <w:t>Жеке тұлғалар</w:t>
            </w:r>
            <w:r w:rsidR="009F1B54">
              <w:rPr>
                <w:lang w:val="kk-KZ"/>
              </w:rPr>
              <w:t>»</w:t>
            </w:r>
            <w:r w:rsidRPr="004D5C27">
              <w:rPr>
                <w:lang w:val="kk-KZ"/>
              </w:rPr>
              <w:t xml:space="preserve"> мемлекеттік дерекқорынан (бұдан әрі – ЖТ МДҚ) нысаналы талаптарға қатысушылар бойынша мынадай:</w:t>
            </w:r>
          </w:p>
          <w:p w14:paraId="5C8CA003" w14:textId="735F119B" w:rsidR="004D5C27" w:rsidRDefault="004D5C27" w:rsidP="004D5C27">
            <w:pPr>
              <w:pStyle w:val="af0"/>
              <w:spacing w:before="0" w:beforeAutospacing="0" w:after="0" w:afterAutospacing="0"/>
              <w:ind w:firstLine="164"/>
              <w:jc w:val="both"/>
            </w:pPr>
            <w:r>
              <w:t>1) Қазақстан Республикасының азаматтығын туған кезде алғаны туралы;</w:t>
            </w:r>
          </w:p>
          <w:p w14:paraId="19E38090" w14:textId="31F2867C" w:rsidR="004D5C27" w:rsidRDefault="004D5C27" w:rsidP="004D5C27">
            <w:pPr>
              <w:pStyle w:val="af0"/>
              <w:spacing w:before="0" w:beforeAutospacing="0" w:after="0" w:afterAutospacing="0"/>
              <w:ind w:firstLine="164"/>
              <w:jc w:val="both"/>
            </w:pPr>
            <w:r>
              <w:lastRenderedPageBreak/>
              <w:t>2) Қазақстан Республикасының азаматтығын алған күнін көрсете отырып, Қазақстан Республикасының азаматтығын туғанынан кейін қабылдағаны туралы;</w:t>
            </w:r>
          </w:p>
          <w:p w14:paraId="47C7D640" w14:textId="6B685C57" w:rsidR="004D5C27" w:rsidRDefault="004D5C27" w:rsidP="004D5C27">
            <w:pPr>
              <w:pStyle w:val="af0"/>
              <w:spacing w:before="0" w:beforeAutospacing="0" w:after="0" w:afterAutospacing="0"/>
              <w:ind w:firstLine="164"/>
              <w:jc w:val="both"/>
            </w:pPr>
            <w:r>
              <w:t xml:space="preserve">3) </w:t>
            </w:r>
            <w:r>
              <w:rPr>
                <w:lang w:val="kk-KZ"/>
              </w:rPr>
              <w:t>«</w:t>
            </w:r>
            <w:r>
              <w:t>Қазақстан Республикасының азаматтығы туралы</w:t>
            </w:r>
            <w:r>
              <w:rPr>
                <w:lang w:val="kk-KZ"/>
              </w:rPr>
              <w:t>»</w:t>
            </w:r>
            <w:r>
              <w:t xml:space="preserve"> Қазақстан Республикасының </w:t>
            </w:r>
            <w:r w:rsidRPr="004D5C27">
              <w:t>Заңына</w:t>
            </w:r>
            <w:r>
              <w:t xml:space="preserve"> сәйкес Қазақстан Республикасының азаматтығынан айырылған немесе </w:t>
            </w:r>
            <w:r w:rsidRPr="00844CEE">
              <w:rPr>
                <w:b/>
              </w:rPr>
              <w:t>шыққан күнін көрсете отырып, Қазақстан Республикасының азаматтығынан айырылғаны немесе шыққаны</w:t>
            </w:r>
            <w:r>
              <w:t xml:space="preserve"> туралы;</w:t>
            </w:r>
          </w:p>
          <w:p w14:paraId="58732918" w14:textId="740F61E7" w:rsidR="004D5C27" w:rsidRDefault="004D5C27" w:rsidP="004D5C27">
            <w:pPr>
              <w:pStyle w:val="af0"/>
              <w:spacing w:before="0" w:beforeAutospacing="0" w:after="0" w:afterAutospacing="0"/>
              <w:ind w:firstLine="164"/>
              <w:jc w:val="both"/>
              <w:rPr>
                <w:b/>
              </w:rPr>
            </w:pPr>
            <w:r>
              <w:t>4) қайтыс болған күнін не соттың қайтыс болды деп жариялау туралы шешімінің заңды күшіне енген күнін көрсете отырып, қайтыс болғаны туралы мәліметтерді алады</w:t>
            </w:r>
            <w:r w:rsidR="00844CEE" w:rsidRPr="00844CEE">
              <w:rPr>
                <w:b/>
              </w:rPr>
              <w:t>.</w:t>
            </w:r>
          </w:p>
          <w:p w14:paraId="0D2BC060" w14:textId="5B780218" w:rsidR="00844CEE" w:rsidRPr="00844CEE" w:rsidRDefault="00844CEE" w:rsidP="004D5C27">
            <w:pPr>
              <w:pStyle w:val="af0"/>
              <w:spacing w:before="0" w:beforeAutospacing="0" w:after="0" w:afterAutospacing="0"/>
              <w:ind w:firstLine="164"/>
              <w:jc w:val="both"/>
              <w:rPr>
                <w:lang w:val="kk-KZ"/>
              </w:rPr>
            </w:pPr>
            <w:r>
              <w:rPr>
                <w:b/>
              </w:rPr>
              <w:t>5) ж</w:t>
            </w:r>
            <w:r>
              <w:rPr>
                <w:b/>
                <w:lang w:val="kk-KZ"/>
              </w:rPr>
              <w:t>оқ.</w:t>
            </w:r>
          </w:p>
          <w:p w14:paraId="3C7DF1C9" w14:textId="53F21DA7" w:rsidR="00AF48CC" w:rsidRPr="009337D2" w:rsidRDefault="004D5C27" w:rsidP="004D5C27">
            <w:pPr>
              <w:pStyle w:val="af0"/>
              <w:spacing w:before="0" w:beforeAutospacing="0" w:after="0" w:afterAutospacing="0"/>
              <w:ind w:firstLine="164"/>
              <w:jc w:val="both"/>
              <w:rPr>
                <w:lang w:val="kk-KZ"/>
              </w:rPr>
            </w:pPr>
            <w:r w:rsidRPr="009337D2">
              <w:rPr>
                <w:lang w:val="kk-KZ"/>
              </w:rPr>
              <w:t>БЖЗҚ ЖТ МДҚ-дан алынған мәліметтер негізінде БЖЗҚ-ның ақпараттық жүйесінде нысаналы талаптарға қатысушылардың электрондық тізімін дербес қалыптастырады.</w:t>
            </w:r>
          </w:p>
        </w:tc>
        <w:tc>
          <w:tcPr>
            <w:tcW w:w="4961" w:type="dxa"/>
            <w:tcBorders>
              <w:top w:val="single" w:sz="4" w:space="0" w:color="000000"/>
              <w:left w:val="single" w:sz="4" w:space="0" w:color="000000"/>
              <w:bottom w:val="single" w:sz="4" w:space="0" w:color="000000"/>
              <w:right w:val="single" w:sz="4" w:space="0" w:color="000000"/>
            </w:tcBorders>
          </w:tcPr>
          <w:p w14:paraId="1B7F531B" w14:textId="14518A5E" w:rsidR="0042724C" w:rsidRPr="0042724C" w:rsidRDefault="0042724C" w:rsidP="0042724C">
            <w:pPr>
              <w:pStyle w:val="af0"/>
              <w:spacing w:before="0" w:beforeAutospacing="0" w:after="0" w:afterAutospacing="0"/>
              <w:ind w:firstLine="164"/>
              <w:jc w:val="both"/>
              <w:rPr>
                <w:lang w:val="kk-KZ"/>
              </w:rPr>
            </w:pPr>
            <w:r w:rsidRPr="0042724C">
              <w:rPr>
                <w:lang w:val="kk-KZ"/>
              </w:rPr>
              <w:lastRenderedPageBreak/>
              <w:t xml:space="preserve">8. БЖЗҚ ақпараттық жүйелерді интеграциялау арқылы </w:t>
            </w:r>
            <w:r w:rsidR="00C12512">
              <w:rPr>
                <w:lang w:val="kk-KZ"/>
              </w:rPr>
              <w:t>«</w:t>
            </w:r>
            <w:r w:rsidRPr="0042724C">
              <w:rPr>
                <w:lang w:val="kk-KZ"/>
              </w:rPr>
              <w:t>Жеке тұлғалар</w:t>
            </w:r>
            <w:r w:rsidR="00C12512">
              <w:rPr>
                <w:lang w:val="kk-KZ"/>
              </w:rPr>
              <w:t>»</w:t>
            </w:r>
            <w:r w:rsidRPr="0042724C">
              <w:rPr>
                <w:lang w:val="kk-KZ"/>
              </w:rPr>
              <w:t xml:space="preserve"> мемлекеттік дерекқорынан (бұдан әрі – ЖТ МДҚ) нысаналы талаптарға қатысушылар бойынша мынадай:</w:t>
            </w:r>
          </w:p>
          <w:p w14:paraId="7EA3ECE0" w14:textId="48A50E47" w:rsidR="0042724C" w:rsidRDefault="0042724C" w:rsidP="0042724C">
            <w:pPr>
              <w:pStyle w:val="af0"/>
              <w:spacing w:before="0" w:beforeAutospacing="0" w:after="0" w:afterAutospacing="0"/>
              <w:ind w:firstLine="164"/>
              <w:jc w:val="both"/>
              <w:rPr>
                <w:lang w:val="kk-KZ"/>
              </w:rPr>
            </w:pPr>
            <w:r w:rsidRPr="00844CEE">
              <w:rPr>
                <w:lang w:val="kk-KZ"/>
              </w:rPr>
              <w:t xml:space="preserve">1) </w:t>
            </w:r>
            <w:r w:rsidR="00050229" w:rsidRPr="00844CEE">
              <w:rPr>
                <w:lang w:val="kk-KZ"/>
              </w:rPr>
              <w:t xml:space="preserve">Қазақстан Республикасының азаматтығын </w:t>
            </w:r>
            <w:r w:rsidR="009F1B54" w:rsidRPr="00844CEE">
              <w:rPr>
                <w:b/>
                <w:color w:val="000000"/>
                <w:lang w:val="kk-KZ"/>
              </w:rPr>
              <w:t>туу бойынша</w:t>
            </w:r>
            <w:r w:rsidR="009F1B54" w:rsidRPr="00844CEE">
              <w:rPr>
                <w:lang w:val="kk-KZ"/>
              </w:rPr>
              <w:t xml:space="preserve"> </w:t>
            </w:r>
            <w:r w:rsidRPr="00844CEE">
              <w:rPr>
                <w:lang w:val="kk-KZ"/>
              </w:rPr>
              <w:t>алғаны туралы;</w:t>
            </w:r>
          </w:p>
          <w:p w14:paraId="71C344CF" w14:textId="59AE721C" w:rsidR="0042724C" w:rsidRDefault="0042724C" w:rsidP="0042724C">
            <w:pPr>
              <w:pStyle w:val="af0"/>
              <w:spacing w:before="0" w:beforeAutospacing="0" w:after="0" w:afterAutospacing="0"/>
              <w:ind w:firstLine="164"/>
              <w:jc w:val="both"/>
              <w:rPr>
                <w:lang w:val="kk-KZ"/>
              </w:rPr>
            </w:pPr>
            <w:r w:rsidRPr="00844CEE">
              <w:rPr>
                <w:lang w:val="kk-KZ"/>
              </w:rPr>
              <w:lastRenderedPageBreak/>
              <w:t>2) Қазақстан Республикасының азаматтығын алған күнін көрсете отырып, Қазақстан Республикасының азаматтығын туғанынан кейін қабылдағаны туралы;</w:t>
            </w:r>
          </w:p>
          <w:p w14:paraId="6B33A7B7" w14:textId="189CB413" w:rsidR="0042724C" w:rsidRPr="00844CEE" w:rsidRDefault="0042724C" w:rsidP="0042724C">
            <w:pPr>
              <w:pStyle w:val="af0"/>
              <w:spacing w:before="0" w:beforeAutospacing="0" w:after="0" w:afterAutospacing="0"/>
              <w:ind w:firstLine="164"/>
              <w:jc w:val="both"/>
              <w:rPr>
                <w:lang w:val="kk-KZ"/>
              </w:rPr>
            </w:pPr>
            <w:r w:rsidRPr="00844CEE">
              <w:rPr>
                <w:lang w:val="kk-KZ"/>
              </w:rPr>
              <w:t xml:space="preserve">3) </w:t>
            </w:r>
            <w:r w:rsidR="00844CEE" w:rsidRPr="00844CEE">
              <w:rPr>
                <w:color w:val="000000"/>
                <w:lang w:val="kk-KZ"/>
              </w:rPr>
              <w:t>«Қазақстан Республикасының азаматтығы туралы» Қазақстан Республикасының Заңына сәйкес Қазақстан Республикасының азаматтығынан айырыл</w:t>
            </w:r>
            <w:r w:rsidR="00C12512">
              <w:rPr>
                <w:color w:val="000000"/>
                <w:lang w:val="kk-KZ"/>
              </w:rPr>
              <w:t>ғаны</w:t>
            </w:r>
            <w:r w:rsidR="00844CEE" w:rsidRPr="00844CEE">
              <w:rPr>
                <w:color w:val="000000"/>
                <w:lang w:val="kk-KZ"/>
              </w:rPr>
              <w:t xml:space="preserve"> немесе шы</w:t>
            </w:r>
            <w:r w:rsidR="00C12512">
              <w:rPr>
                <w:color w:val="000000"/>
                <w:lang w:val="kk-KZ"/>
              </w:rPr>
              <w:t>ққаны</w:t>
            </w:r>
            <w:r w:rsidR="00844CEE" w:rsidRPr="00844CEE">
              <w:rPr>
                <w:color w:val="000000"/>
                <w:lang w:val="kk-KZ"/>
              </w:rPr>
              <w:t xml:space="preserve"> туралы</w:t>
            </w:r>
            <w:r w:rsidRPr="00844CEE">
              <w:rPr>
                <w:lang w:val="kk-KZ"/>
              </w:rPr>
              <w:t>;</w:t>
            </w:r>
          </w:p>
          <w:p w14:paraId="37B614B0" w14:textId="27D880A7" w:rsidR="0042724C" w:rsidRDefault="0042724C" w:rsidP="0042724C">
            <w:pPr>
              <w:pStyle w:val="af0"/>
              <w:spacing w:before="0" w:beforeAutospacing="0" w:after="0" w:afterAutospacing="0"/>
              <w:ind w:firstLine="164"/>
              <w:jc w:val="both"/>
              <w:rPr>
                <w:lang w:val="kk-KZ"/>
              </w:rPr>
            </w:pPr>
            <w:r w:rsidRPr="00844CEE">
              <w:rPr>
                <w:lang w:val="kk-KZ"/>
              </w:rPr>
              <w:t>4) қайтыс болған күнін не соттың қайтыс болды деп жариялау туралы шешімінің заңды күшіне енген күнін көрсете отырып, қайтыс бо</w:t>
            </w:r>
            <w:r w:rsidR="00844CEE" w:rsidRPr="00844CEE">
              <w:rPr>
                <w:lang w:val="kk-KZ"/>
              </w:rPr>
              <w:t>лғаны туралы мәліметтерді алады</w:t>
            </w:r>
            <w:r w:rsidR="00844CEE" w:rsidRPr="00844CEE">
              <w:rPr>
                <w:b/>
                <w:lang w:val="kk-KZ"/>
              </w:rPr>
              <w:t>;</w:t>
            </w:r>
          </w:p>
          <w:p w14:paraId="3869D88A" w14:textId="62535E81" w:rsidR="00844CEE" w:rsidRPr="00844CEE" w:rsidRDefault="00844CEE" w:rsidP="0042724C">
            <w:pPr>
              <w:pStyle w:val="af0"/>
              <w:spacing w:before="0" w:beforeAutospacing="0" w:after="0" w:afterAutospacing="0"/>
              <w:ind w:firstLine="164"/>
              <w:jc w:val="both"/>
              <w:rPr>
                <w:b/>
                <w:lang w:val="kk-KZ"/>
              </w:rPr>
            </w:pPr>
            <w:r w:rsidRPr="00844CEE">
              <w:rPr>
                <w:b/>
                <w:lang w:val="kk-KZ"/>
              </w:rPr>
              <w:t>5) ЖТ МДҚ-да қамтылған мәліметтерді өзектендіру туралы</w:t>
            </w:r>
            <w:r w:rsidR="00050229">
              <w:rPr>
                <w:b/>
                <w:lang w:val="kk-KZ"/>
              </w:rPr>
              <w:t xml:space="preserve"> </w:t>
            </w:r>
            <w:r w:rsidR="00050229" w:rsidRPr="00050229">
              <w:rPr>
                <w:lang w:val="kk-KZ"/>
              </w:rPr>
              <w:t>мәліметтерді алады</w:t>
            </w:r>
            <w:r>
              <w:rPr>
                <w:b/>
                <w:lang w:val="kk-KZ"/>
              </w:rPr>
              <w:t>.</w:t>
            </w:r>
          </w:p>
          <w:p w14:paraId="46B18376" w14:textId="5F446B7E" w:rsidR="00AF48CC" w:rsidRPr="00746E3C" w:rsidRDefault="0042724C" w:rsidP="0042724C">
            <w:pPr>
              <w:ind w:firstLine="169"/>
              <w:jc w:val="both"/>
              <w:rPr>
                <w:rFonts w:ascii="Times New Roman" w:hAnsi="Times New Roman" w:cs="Times New Roman"/>
                <w:color w:val="000000"/>
                <w:sz w:val="24"/>
                <w:szCs w:val="24"/>
                <w:lang w:val="kk-KZ"/>
              </w:rPr>
            </w:pPr>
            <w:r w:rsidRPr="00646A7B">
              <w:rPr>
                <w:rFonts w:ascii="Times New Roman" w:hAnsi="Times New Roman" w:cs="Times New Roman"/>
                <w:sz w:val="24"/>
                <w:szCs w:val="24"/>
                <w:lang w:val="kk-KZ"/>
              </w:rPr>
              <w:t>БЖЗҚ ЖТ МДҚ-дан алынған мәліметтер негізінде БЖЗҚ-ның ақпараттық жүйесінде нысаналы талаптарға қатысушылардың электрондық тізімін дербес қалыптастырады.</w:t>
            </w:r>
          </w:p>
        </w:tc>
        <w:tc>
          <w:tcPr>
            <w:tcW w:w="3544" w:type="dxa"/>
            <w:tcBorders>
              <w:top w:val="single" w:sz="4" w:space="0" w:color="000000"/>
              <w:left w:val="single" w:sz="4" w:space="0" w:color="000000"/>
              <w:bottom w:val="single" w:sz="4" w:space="0" w:color="000000"/>
              <w:right w:val="single" w:sz="4" w:space="0" w:color="000000"/>
            </w:tcBorders>
          </w:tcPr>
          <w:p w14:paraId="56DA3B43" w14:textId="77777777" w:rsidR="0042724C" w:rsidRPr="009337D2" w:rsidRDefault="0042724C" w:rsidP="0042724C">
            <w:pPr>
              <w:ind w:firstLine="284"/>
              <w:jc w:val="both"/>
              <w:rPr>
                <w:rFonts w:ascii="Times New Roman" w:eastAsia="Times New Roman" w:hAnsi="Times New Roman" w:cs="Times New Roman"/>
                <w:color w:val="000000"/>
                <w:sz w:val="24"/>
                <w:szCs w:val="24"/>
                <w:lang w:val="kk-KZ"/>
              </w:rPr>
            </w:pPr>
            <w:r w:rsidRPr="009337D2">
              <w:rPr>
                <w:rFonts w:ascii="Times New Roman" w:eastAsia="Times New Roman" w:hAnsi="Times New Roman" w:cs="Times New Roman"/>
                <w:color w:val="000000"/>
                <w:sz w:val="24"/>
                <w:szCs w:val="24"/>
                <w:lang w:val="kk-KZ"/>
              </w:rPr>
              <w:lastRenderedPageBreak/>
              <w:t>Нақтылаушы түзету.</w:t>
            </w:r>
          </w:p>
          <w:p w14:paraId="7E7DB089" w14:textId="319D0060" w:rsidR="0042724C" w:rsidRPr="009337D2" w:rsidRDefault="009337D2" w:rsidP="0042724C">
            <w:pPr>
              <w:ind w:firstLine="284"/>
              <w:jc w:val="both"/>
              <w:rPr>
                <w:rFonts w:ascii="Times New Roman" w:eastAsia="Times New Roman" w:hAnsi="Times New Roman" w:cs="Times New Roman"/>
                <w:color w:val="000000"/>
                <w:sz w:val="24"/>
                <w:szCs w:val="24"/>
                <w:lang w:val="kk-KZ"/>
              </w:rPr>
            </w:pPr>
            <w:r w:rsidRPr="009337D2">
              <w:rPr>
                <w:rFonts w:ascii="Times New Roman" w:eastAsia="Times New Roman" w:hAnsi="Times New Roman" w:cs="Times New Roman"/>
                <w:color w:val="000000"/>
                <w:sz w:val="24"/>
                <w:szCs w:val="24"/>
                <w:lang w:val="kk-KZ"/>
              </w:rPr>
              <w:t>Нормативтік ережелерді «Қазақстан Республикасының азаматтығы туралы» Қазақстан Республикасы Заңының 10-бабына сәйкес келтіру мақсатында.</w:t>
            </w:r>
          </w:p>
          <w:p w14:paraId="382E649F" w14:textId="35807227" w:rsidR="00844CEE" w:rsidRPr="009337D2" w:rsidRDefault="009337D2" w:rsidP="0042724C">
            <w:pPr>
              <w:ind w:firstLine="284"/>
              <w:jc w:val="both"/>
              <w:rPr>
                <w:rFonts w:ascii="Times New Roman" w:eastAsia="Times New Roman" w:hAnsi="Times New Roman" w:cs="Times New Roman"/>
                <w:color w:val="000000"/>
                <w:sz w:val="24"/>
                <w:szCs w:val="24"/>
                <w:lang w:val="kk-KZ"/>
              </w:rPr>
            </w:pPr>
            <w:r w:rsidRPr="009337D2">
              <w:rPr>
                <w:rFonts w:ascii="Times New Roman" w:eastAsia="Times New Roman" w:hAnsi="Times New Roman" w:cs="Times New Roman"/>
                <w:color w:val="000000"/>
                <w:sz w:val="24"/>
                <w:szCs w:val="24"/>
                <w:lang w:val="kk-KZ"/>
              </w:rPr>
              <w:lastRenderedPageBreak/>
              <w:t>Сондай-ақ тармақ әртүрлі жүйелер арасында деректер алмасудың ағымдағы практикасына қатысты 5) тармақшамен толықтырылды, бұл жағдайда нысаналы талаптарға қатысушылардың санына әсер етуі мүмкін өзгерістер енгізілген жағдайда бұрын алынған деректерді қайта тексеру.</w:t>
            </w:r>
          </w:p>
          <w:p w14:paraId="230D1EBC" w14:textId="183AC808" w:rsidR="00844CEE" w:rsidRPr="009337D2" w:rsidRDefault="00844CEE" w:rsidP="0042724C">
            <w:pPr>
              <w:ind w:firstLine="284"/>
              <w:jc w:val="both"/>
              <w:rPr>
                <w:rFonts w:ascii="Times New Roman" w:eastAsia="Times New Roman" w:hAnsi="Times New Roman" w:cs="Times New Roman"/>
                <w:color w:val="000000"/>
                <w:sz w:val="24"/>
                <w:szCs w:val="24"/>
                <w:lang w:val="kk-KZ"/>
              </w:rPr>
            </w:pPr>
          </w:p>
        </w:tc>
      </w:tr>
      <w:tr w:rsidR="00BF41D5" w:rsidRPr="00671A18" w14:paraId="1B5D46DA" w14:textId="77777777" w:rsidTr="00872796">
        <w:trPr>
          <w:gridAfter w:val="1"/>
          <w:wAfter w:w="29" w:type="dxa"/>
        </w:trPr>
        <w:tc>
          <w:tcPr>
            <w:tcW w:w="704" w:type="dxa"/>
            <w:tcBorders>
              <w:top w:val="single" w:sz="4" w:space="0" w:color="000000"/>
              <w:left w:val="single" w:sz="4" w:space="0" w:color="000000"/>
              <w:bottom w:val="single" w:sz="4" w:space="0" w:color="000000"/>
              <w:right w:val="single" w:sz="4" w:space="0" w:color="000000"/>
            </w:tcBorders>
          </w:tcPr>
          <w:p w14:paraId="7E23C4BD" w14:textId="77777777" w:rsidR="00BF41D5" w:rsidRPr="00746E3C" w:rsidRDefault="00BF41D5" w:rsidP="00BF41D5">
            <w:pPr>
              <w:pStyle w:val="a5"/>
              <w:numPr>
                <w:ilvl w:val="0"/>
                <w:numId w:val="10"/>
              </w:numPr>
              <w:ind w:left="357" w:hanging="357"/>
              <w:jc w:val="center"/>
              <w:rPr>
                <w:rFonts w:ascii="Times New Roman" w:eastAsia="Times New Roman" w:hAnsi="Times New Roman" w:cs="Times New Roman"/>
                <w:sz w:val="24"/>
                <w:szCs w:val="24"/>
                <w:lang w:val="kk-KZ"/>
              </w:rPr>
            </w:pPr>
          </w:p>
        </w:tc>
        <w:tc>
          <w:tcPr>
            <w:tcW w:w="1538" w:type="dxa"/>
            <w:tcBorders>
              <w:top w:val="single" w:sz="4" w:space="0" w:color="000000"/>
              <w:left w:val="single" w:sz="4" w:space="0" w:color="000000"/>
              <w:bottom w:val="single" w:sz="4" w:space="0" w:color="000000"/>
              <w:right w:val="single" w:sz="4" w:space="0" w:color="000000"/>
            </w:tcBorders>
          </w:tcPr>
          <w:p w14:paraId="3D3F8690" w14:textId="2891FA21" w:rsidR="00BF41D5" w:rsidRPr="00746E3C" w:rsidRDefault="006D032C" w:rsidP="00B72AA8">
            <w:pPr>
              <w:jc w:val="cente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жаңа</w:t>
            </w:r>
            <w:r>
              <w:rPr>
                <w:rFonts w:ascii="Times New Roman" w:hAnsi="Times New Roman" w:cs="Times New Roman"/>
                <w:color w:val="000000"/>
                <w:sz w:val="24"/>
                <w:szCs w:val="24"/>
                <w:lang w:val="en-US"/>
              </w:rPr>
              <w:t xml:space="preserve"> </w:t>
            </w:r>
            <w:r w:rsidR="004D5C27">
              <w:rPr>
                <w:rFonts w:ascii="Times New Roman" w:hAnsi="Times New Roman" w:cs="Times New Roman"/>
                <w:color w:val="000000"/>
                <w:sz w:val="24"/>
                <w:szCs w:val="24"/>
                <w:lang w:val="kk-KZ"/>
              </w:rPr>
              <w:t>8</w:t>
            </w:r>
            <w:r>
              <w:rPr>
                <w:rFonts w:ascii="Times New Roman" w:hAnsi="Times New Roman" w:cs="Times New Roman"/>
                <w:color w:val="000000"/>
                <w:sz w:val="24"/>
                <w:szCs w:val="24"/>
                <w:lang w:val="kk-KZ"/>
              </w:rPr>
              <w:t>-1</w:t>
            </w:r>
            <w:r w:rsidR="004D5C27" w:rsidRPr="00746E3C">
              <w:rPr>
                <w:rFonts w:ascii="Times New Roman" w:hAnsi="Times New Roman" w:cs="Times New Roman"/>
                <w:color w:val="000000"/>
                <w:sz w:val="24"/>
                <w:szCs w:val="24"/>
                <w:lang w:val="kk-KZ"/>
              </w:rPr>
              <w:t>-тармақ</w:t>
            </w:r>
          </w:p>
        </w:tc>
        <w:tc>
          <w:tcPr>
            <w:tcW w:w="4536" w:type="dxa"/>
            <w:tcBorders>
              <w:top w:val="single" w:sz="4" w:space="0" w:color="000000"/>
              <w:left w:val="single" w:sz="4" w:space="0" w:color="000000"/>
              <w:bottom w:val="single" w:sz="4" w:space="0" w:color="000000"/>
              <w:right w:val="single" w:sz="4" w:space="0" w:color="000000"/>
            </w:tcBorders>
          </w:tcPr>
          <w:p w14:paraId="491A1E8D" w14:textId="044E5A86" w:rsidR="00BF41D5" w:rsidRPr="009A5612" w:rsidRDefault="006D032C" w:rsidP="00471583">
            <w:pPr>
              <w:pStyle w:val="af0"/>
              <w:spacing w:before="0" w:beforeAutospacing="0" w:after="0" w:afterAutospacing="0"/>
              <w:ind w:firstLine="169"/>
              <w:jc w:val="both"/>
              <w:rPr>
                <w:b/>
                <w:bCs/>
                <w:lang w:val="kk-KZ"/>
              </w:rPr>
            </w:pPr>
            <w:r w:rsidRPr="009A5612">
              <w:rPr>
                <w:b/>
                <w:bCs/>
                <w:lang w:val="kk-KZ"/>
              </w:rPr>
              <w:t>8-1. Жоқ</w:t>
            </w:r>
          </w:p>
        </w:tc>
        <w:tc>
          <w:tcPr>
            <w:tcW w:w="4961" w:type="dxa"/>
            <w:tcBorders>
              <w:top w:val="single" w:sz="4" w:space="0" w:color="000000"/>
              <w:left w:val="single" w:sz="4" w:space="0" w:color="000000"/>
              <w:bottom w:val="single" w:sz="4" w:space="0" w:color="000000"/>
              <w:right w:val="single" w:sz="4" w:space="0" w:color="000000"/>
            </w:tcBorders>
          </w:tcPr>
          <w:p w14:paraId="195EB4DF" w14:textId="77777777" w:rsidR="00050229" w:rsidRPr="00050229" w:rsidRDefault="00050229" w:rsidP="00050229">
            <w:pPr>
              <w:ind w:firstLine="169"/>
              <w:jc w:val="both"/>
              <w:rPr>
                <w:rFonts w:ascii="Times New Roman" w:hAnsi="Times New Roman" w:cs="Times New Roman"/>
                <w:b/>
                <w:color w:val="000000"/>
                <w:sz w:val="24"/>
                <w:szCs w:val="24"/>
                <w:lang w:val="kk-KZ"/>
              </w:rPr>
            </w:pPr>
            <w:r w:rsidRPr="00050229">
              <w:rPr>
                <w:rFonts w:ascii="Times New Roman" w:hAnsi="Times New Roman" w:cs="Times New Roman"/>
                <w:b/>
                <w:color w:val="000000"/>
                <w:sz w:val="24"/>
                <w:szCs w:val="24"/>
                <w:lang w:val="kk-KZ"/>
              </w:rPr>
              <w:t xml:space="preserve">8-1. БЖЗҚ нысаналы талаптарына қатысушылардың электрондық тізімін қалыптастыру кезінде: </w:t>
            </w:r>
          </w:p>
          <w:p w14:paraId="614D8D93" w14:textId="77777777" w:rsidR="00050229" w:rsidRPr="00050229" w:rsidRDefault="00050229" w:rsidP="00050229">
            <w:pPr>
              <w:ind w:firstLine="169"/>
              <w:jc w:val="both"/>
              <w:rPr>
                <w:rFonts w:ascii="Times New Roman" w:hAnsi="Times New Roman" w:cs="Times New Roman"/>
                <w:b/>
                <w:color w:val="000000"/>
                <w:sz w:val="24"/>
                <w:szCs w:val="24"/>
                <w:lang w:val="kk-KZ"/>
              </w:rPr>
            </w:pPr>
            <w:r w:rsidRPr="00050229">
              <w:rPr>
                <w:rFonts w:ascii="Times New Roman" w:hAnsi="Times New Roman" w:cs="Times New Roman"/>
                <w:b/>
                <w:color w:val="000000"/>
                <w:sz w:val="24"/>
                <w:szCs w:val="24"/>
                <w:lang w:val="kk-KZ"/>
              </w:rPr>
              <w:t xml:space="preserve">1) ЖТ МДҚ-да «азаматтығы» деген жолда «Қазақстан» деген жазу жоқ адамдарды «азаматтығынан айырылған немесе Қазақстан Республикасының </w:t>
            </w:r>
            <w:r w:rsidRPr="00050229">
              <w:rPr>
                <w:rFonts w:ascii="Times New Roman" w:hAnsi="Times New Roman" w:cs="Times New Roman"/>
                <w:b/>
                <w:color w:val="000000"/>
                <w:sz w:val="24"/>
                <w:szCs w:val="24"/>
                <w:lang w:val="kk-KZ"/>
              </w:rPr>
              <w:lastRenderedPageBreak/>
              <w:t>азаматтығынан шыққан» деген санатқа жатқызады;</w:t>
            </w:r>
          </w:p>
          <w:p w14:paraId="0A12D1B4" w14:textId="773D33F0" w:rsidR="00BF41D5" w:rsidRPr="00746E3C" w:rsidRDefault="00050229" w:rsidP="00050229">
            <w:pPr>
              <w:ind w:firstLine="169"/>
              <w:jc w:val="both"/>
              <w:rPr>
                <w:rFonts w:ascii="Times New Roman" w:hAnsi="Times New Roman" w:cs="Times New Roman"/>
                <w:color w:val="000000"/>
                <w:sz w:val="24"/>
                <w:szCs w:val="24"/>
                <w:lang w:val="kk-KZ"/>
              </w:rPr>
            </w:pPr>
            <w:r w:rsidRPr="00050229">
              <w:rPr>
                <w:rFonts w:ascii="Times New Roman" w:hAnsi="Times New Roman" w:cs="Times New Roman"/>
                <w:b/>
                <w:color w:val="000000"/>
                <w:sz w:val="24"/>
                <w:szCs w:val="24"/>
                <w:lang w:val="kk-KZ"/>
              </w:rPr>
              <w:t>2) ЖТ МДҚ-да «өмірлік мәртебесі» деген жолда «қайтыс болған» деп көрсетілген адамдарды, «қайтыс болған не заңды күшіне енген сот шешімімен қайтыс болды деп жарияланған» деген санатқа жатқызады</w:t>
            </w:r>
            <w:r w:rsidR="00844CEE" w:rsidRPr="00844CEE">
              <w:rPr>
                <w:rFonts w:ascii="Times New Roman" w:hAnsi="Times New Roman" w:cs="Times New Roman"/>
                <w:b/>
                <w:color w:val="000000"/>
                <w:sz w:val="24"/>
                <w:szCs w:val="24"/>
                <w:lang w:val="kk-KZ"/>
              </w:rPr>
              <w:t>.</w:t>
            </w:r>
          </w:p>
        </w:tc>
        <w:tc>
          <w:tcPr>
            <w:tcW w:w="3544" w:type="dxa"/>
            <w:tcBorders>
              <w:top w:val="single" w:sz="4" w:space="0" w:color="000000"/>
              <w:left w:val="single" w:sz="4" w:space="0" w:color="000000"/>
              <w:bottom w:val="single" w:sz="4" w:space="0" w:color="000000"/>
              <w:right w:val="single" w:sz="4" w:space="0" w:color="000000"/>
            </w:tcBorders>
          </w:tcPr>
          <w:p w14:paraId="43A8BB48" w14:textId="2261DC71" w:rsidR="00BF14DF" w:rsidRDefault="009337D2" w:rsidP="00050229">
            <w:pPr>
              <w:ind w:firstLine="284"/>
              <w:jc w:val="both"/>
              <w:rPr>
                <w:rFonts w:ascii="Times New Roman" w:eastAsia="Times New Roman" w:hAnsi="Times New Roman" w:cs="Times New Roman"/>
                <w:color w:val="000000"/>
                <w:sz w:val="24"/>
                <w:szCs w:val="24"/>
                <w:lang w:val="kk-KZ"/>
              </w:rPr>
            </w:pPr>
            <w:r w:rsidRPr="009337D2">
              <w:rPr>
                <w:rFonts w:ascii="Times New Roman" w:eastAsia="Times New Roman" w:hAnsi="Times New Roman" w:cs="Times New Roman"/>
                <w:color w:val="000000"/>
                <w:sz w:val="24"/>
                <w:szCs w:val="24"/>
                <w:lang w:val="kk-KZ"/>
              </w:rPr>
              <w:lastRenderedPageBreak/>
              <w:t xml:space="preserve">Қазақстан Республикасының азаматтығынан айырылған немесе азаматтығынан шыққан адамдарды және қайтыс болған адамдарды нысаналы талаптарға қатысушылар </w:t>
            </w:r>
            <w:r w:rsidRPr="009337D2">
              <w:rPr>
                <w:rFonts w:ascii="Times New Roman" w:eastAsia="Times New Roman" w:hAnsi="Times New Roman" w:cs="Times New Roman"/>
                <w:color w:val="000000"/>
                <w:sz w:val="24"/>
                <w:szCs w:val="24"/>
                <w:lang w:val="kk-KZ"/>
              </w:rPr>
              <w:lastRenderedPageBreak/>
              <w:t>тізімінен қате есепке алу жағдайларын біржақты</w:t>
            </w:r>
            <w:r w:rsidR="00BF14DF">
              <w:rPr>
                <w:rFonts w:ascii="Times New Roman" w:eastAsia="Times New Roman" w:hAnsi="Times New Roman" w:cs="Times New Roman"/>
                <w:color w:val="000000"/>
                <w:sz w:val="24"/>
                <w:szCs w:val="24"/>
                <w:lang w:val="kk-KZ"/>
              </w:rPr>
              <w:t>.</w:t>
            </w:r>
          </w:p>
          <w:p w14:paraId="0F03AF00" w14:textId="2B302040" w:rsidR="00BF41D5" w:rsidRPr="009337D2" w:rsidRDefault="00BF14DF" w:rsidP="00050229">
            <w:pPr>
              <w:ind w:firstLine="284"/>
              <w:jc w:val="both"/>
              <w:rPr>
                <w:rFonts w:ascii="Times New Roman" w:eastAsia="Times New Roman" w:hAnsi="Times New Roman" w:cs="Times New Roman"/>
                <w:color w:val="000000"/>
                <w:sz w:val="24"/>
                <w:szCs w:val="24"/>
                <w:lang w:val="kk-KZ"/>
              </w:rPr>
            </w:pPr>
            <w:r w:rsidRPr="00BF14DF">
              <w:rPr>
                <w:rFonts w:ascii="Times New Roman" w:eastAsia="Times New Roman" w:hAnsi="Times New Roman" w:cs="Times New Roman"/>
                <w:color w:val="000000"/>
                <w:sz w:val="24"/>
                <w:szCs w:val="24"/>
                <w:lang w:val="kk-KZ"/>
              </w:rPr>
              <w:t>Қатысушылардың тізімін қалыптастыру барысында ЖТ МДҚ базасында Ішкі істер министрлігінің ақпараттық жүйелерінен түсуі тиіс азаматтығы туралы нақты деректердің болмауы фактілері анықталды.</w:t>
            </w:r>
            <w:r w:rsidR="009337D2" w:rsidRPr="009337D2">
              <w:rPr>
                <w:rFonts w:ascii="Times New Roman" w:eastAsia="Times New Roman" w:hAnsi="Times New Roman" w:cs="Times New Roman"/>
                <w:color w:val="000000"/>
                <w:sz w:val="24"/>
                <w:szCs w:val="24"/>
                <w:lang w:val="kk-KZ"/>
              </w:rPr>
              <w:t xml:space="preserve"> түсіндіру және алып тастау мақсатында.</w:t>
            </w:r>
          </w:p>
        </w:tc>
      </w:tr>
      <w:tr w:rsidR="00BF41D5" w:rsidRPr="00671A18" w14:paraId="7E885B1E" w14:textId="77777777" w:rsidTr="00872796">
        <w:trPr>
          <w:gridAfter w:val="1"/>
          <w:wAfter w:w="29" w:type="dxa"/>
        </w:trPr>
        <w:tc>
          <w:tcPr>
            <w:tcW w:w="704" w:type="dxa"/>
            <w:tcBorders>
              <w:top w:val="single" w:sz="4" w:space="0" w:color="000000"/>
              <w:left w:val="single" w:sz="4" w:space="0" w:color="000000"/>
              <w:bottom w:val="single" w:sz="4" w:space="0" w:color="000000"/>
              <w:right w:val="single" w:sz="4" w:space="0" w:color="000000"/>
            </w:tcBorders>
          </w:tcPr>
          <w:p w14:paraId="79D8B6BA" w14:textId="77777777" w:rsidR="00BF41D5" w:rsidRPr="00746E3C" w:rsidRDefault="00BF41D5" w:rsidP="00BF41D5">
            <w:pPr>
              <w:pStyle w:val="a5"/>
              <w:numPr>
                <w:ilvl w:val="0"/>
                <w:numId w:val="10"/>
              </w:numPr>
              <w:ind w:left="357" w:hanging="357"/>
              <w:jc w:val="center"/>
              <w:rPr>
                <w:rFonts w:ascii="Times New Roman" w:eastAsia="Times New Roman" w:hAnsi="Times New Roman" w:cs="Times New Roman"/>
                <w:sz w:val="24"/>
                <w:szCs w:val="24"/>
                <w:lang w:val="kk-KZ"/>
              </w:rPr>
            </w:pPr>
          </w:p>
        </w:tc>
        <w:tc>
          <w:tcPr>
            <w:tcW w:w="1538" w:type="dxa"/>
            <w:tcBorders>
              <w:top w:val="single" w:sz="4" w:space="0" w:color="000000"/>
              <w:left w:val="single" w:sz="4" w:space="0" w:color="000000"/>
              <w:bottom w:val="single" w:sz="4" w:space="0" w:color="000000"/>
              <w:right w:val="single" w:sz="4" w:space="0" w:color="000000"/>
            </w:tcBorders>
          </w:tcPr>
          <w:p w14:paraId="09E703FF" w14:textId="0FA53A0F" w:rsidR="00BF41D5" w:rsidRPr="00746E3C" w:rsidRDefault="009A5612" w:rsidP="00B72AA8">
            <w:pPr>
              <w:jc w:val="cente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9</w:t>
            </w:r>
            <w:r w:rsidRPr="00746E3C">
              <w:rPr>
                <w:rFonts w:ascii="Times New Roman" w:hAnsi="Times New Roman" w:cs="Times New Roman"/>
                <w:color w:val="000000"/>
                <w:sz w:val="24"/>
                <w:szCs w:val="24"/>
                <w:lang w:val="kk-KZ"/>
              </w:rPr>
              <w:t>-тармақ</w:t>
            </w:r>
          </w:p>
        </w:tc>
        <w:tc>
          <w:tcPr>
            <w:tcW w:w="4536" w:type="dxa"/>
            <w:tcBorders>
              <w:top w:val="single" w:sz="4" w:space="0" w:color="000000"/>
              <w:left w:val="single" w:sz="4" w:space="0" w:color="000000"/>
              <w:bottom w:val="single" w:sz="4" w:space="0" w:color="000000"/>
              <w:right w:val="single" w:sz="4" w:space="0" w:color="000000"/>
            </w:tcBorders>
          </w:tcPr>
          <w:p w14:paraId="357A9913" w14:textId="77777777" w:rsidR="009A5612" w:rsidRPr="00FA441E" w:rsidRDefault="009A5612" w:rsidP="009A5612">
            <w:pPr>
              <w:pStyle w:val="af0"/>
              <w:spacing w:before="0" w:beforeAutospacing="0" w:after="0" w:afterAutospacing="0"/>
              <w:ind w:firstLine="170"/>
              <w:jc w:val="both"/>
              <w:rPr>
                <w:lang w:val="kk-KZ"/>
              </w:rPr>
            </w:pPr>
            <w:r w:rsidRPr="00FA441E">
              <w:rPr>
                <w:lang w:val="kk-KZ"/>
              </w:rPr>
              <w:t>9. БЖЗҚ есепті 2023 жылдың соңындағы нысаналы талаптарға қатысушылардың жалпы санын 2023 жылдың соңына дейін соттардың заңды күшіне енген шешімдеріне сәйкес қайтыс болған не қайтыс болды деп жарияланған адамдарды қоспағанда, электрондық тізімге енгізілген 2023 жылдың соңындағы нысаналы талаптарға қатысушылардың жалпы санын негізге ала отырып айқындайды.</w:t>
            </w:r>
          </w:p>
          <w:p w14:paraId="6AC81DF8" w14:textId="516CBBCB" w:rsidR="009A5612" w:rsidRPr="00FA441E" w:rsidRDefault="009A5612" w:rsidP="009A5612">
            <w:pPr>
              <w:pStyle w:val="af0"/>
              <w:spacing w:before="0" w:beforeAutospacing="0" w:after="0" w:afterAutospacing="0"/>
              <w:ind w:firstLine="170"/>
              <w:jc w:val="both"/>
              <w:rPr>
                <w:lang w:val="kk-KZ"/>
              </w:rPr>
            </w:pPr>
            <w:r w:rsidRPr="00FA441E">
              <w:rPr>
                <w:lang w:val="kk-KZ"/>
              </w:rPr>
              <w:t>Кейінгі жылдары БЖЗҚ есепті жылдың соңындағы нысаналы талаптарға қатысушылардың жалпы санын есептеуді мынадай формула бойынша жүзеге асырады:</w:t>
            </w:r>
          </w:p>
          <w:p w14:paraId="254C0569" w14:textId="77777777" w:rsidR="009A5612" w:rsidRPr="00FA441E" w:rsidRDefault="009A5612" w:rsidP="009A5612">
            <w:pPr>
              <w:pStyle w:val="af0"/>
              <w:spacing w:before="0" w:beforeAutospacing="0" w:after="0" w:afterAutospacing="0"/>
              <w:ind w:firstLine="170"/>
              <w:jc w:val="both"/>
              <w:rPr>
                <w:lang w:val="kk-KZ"/>
              </w:rPr>
            </w:pPr>
            <w:r w:rsidRPr="00FA441E">
              <w:rPr>
                <w:lang w:val="kk-KZ"/>
              </w:rPr>
              <w:t xml:space="preserve">      Қ = Қалдыңғы+ ТҚ + ҚА – ҚҚ – АЖҚ – ОТҚ + ББҚ – ҚБҚ, мұндағы:</w:t>
            </w:r>
          </w:p>
          <w:p w14:paraId="544A97C8" w14:textId="77777777" w:rsidR="009A5612" w:rsidRPr="00FA441E" w:rsidRDefault="009A5612" w:rsidP="009A5612">
            <w:pPr>
              <w:pStyle w:val="af0"/>
              <w:spacing w:before="0" w:beforeAutospacing="0" w:after="0" w:afterAutospacing="0"/>
              <w:ind w:firstLine="170"/>
              <w:jc w:val="both"/>
              <w:rPr>
                <w:lang w:val="kk-KZ"/>
              </w:rPr>
            </w:pPr>
            <w:r w:rsidRPr="00FA441E">
              <w:rPr>
                <w:lang w:val="kk-KZ"/>
              </w:rPr>
              <w:t xml:space="preserve">      Қ – есепті жылдың соңындағы нысаналы талаптарға қатысушылар (оның ішінде есепті жылдың ішінде қайтыс </w:t>
            </w:r>
            <w:r w:rsidRPr="00FA441E">
              <w:rPr>
                <w:lang w:val="kk-KZ"/>
              </w:rPr>
              <w:lastRenderedPageBreak/>
              <w:t>болғандар не соттың заңды күшіне енген шешімімен қайтыс болды деп жарияланғандар);</w:t>
            </w:r>
          </w:p>
          <w:p w14:paraId="3E4D2E27" w14:textId="19A39D72" w:rsidR="009A5612" w:rsidRPr="00FA441E" w:rsidRDefault="009A5612" w:rsidP="009A5612">
            <w:pPr>
              <w:pStyle w:val="af0"/>
              <w:spacing w:before="0" w:beforeAutospacing="0" w:after="0" w:afterAutospacing="0"/>
              <w:ind w:firstLine="170"/>
              <w:jc w:val="both"/>
              <w:rPr>
                <w:lang w:val="kk-KZ"/>
              </w:rPr>
            </w:pPr>
            <w:r w:rsidRPr="00FA441E">
              <w:rPr>
                <w:lang w:val="kk-KZ"/>
              </w:rPr>
              <w:t>Қалдыңғы – есепті жылдың алдындағы жылдың соңындағы нысаналы талаптарға қатысушылар (оның ішінде есепті жылдың алдындағы жылдың ішінде қайтыс болғандар, не соттың заңды күшіне енген шешімімен қайтыс болды деп жарияланғандар);</w:t>
            </w:r>
          </w:p>
          <w:p w14:paraId="6F851E61" w14:textId="576BB9FA" w:rsidR="009A5612" w:rsidRPr="00FA441E" w:rsidRDefault="009A5612" w:rsidP="009A5612">
            <w:pPr>
              <w:pStyle w:val="af0"/>
              <w:spacing w:before="0" w:beforeAutospacing="0" w:after="0" w:afterAutospacing="0"/>
              <w:ind w:firstLine="170"/>
              <w:jc w:val="both"/>
              <w:rPr>
                <w:lang w:val="kk-KZ"/>
              </w:rPr>
            </w:pPr>
            <w:r w:rsidRPr="00FA441E">
              <w:rPr>
                <w:lang w:val="kk-KZ"/>
              </w:rPr>
              <w:t>ТҚ – есепті жылы туған нысаналы талаптарға қатысушылар;</w:t>
            </w:r>
          </w:p>
          <w:p w14:paraId="3F424049" w14:textId="41163C17" w:rsidR="009A5612" w:rsidRPr="00FA441E" w:rsidRDefault="009A5612" w:rsidP="009A5612">
            <w:pPr>
              <w:pStyle w:val="af0"/>
              <w:spacing w:before="0" w:beforeAutospacing="0" w:after="0" w:afterAutospacing="0"/>
              <w:ind w:firstLine="170"/>
              <w:jc w:val="both"/>
              <w:rPr>
                <w:lang w:val="kk-KZ"/>
              </w:rPr>
            </w:pPr>
            <w:r w:rsidRPr="00FA441E">
              <w:rPr>
                <w:lang w:val="kk-KZ"/>
              </w:rPr>
              <w:t>ҚА – есепті жылы Қазақстан Республикасының азаматтығын қабылдаған нысаналы талаптарға қатысушылар;</w:t>
            </w:r>
          </w:p>
          <w:p w14:paraId="4FB454F2" w14:textId="4749878D" w:rsidR="009A5612" w:rsidRPr="00FA441E" w:rsidRDefault="009A5612" w:rsidP="009A5612">
            <w:pPr>
              <w:pStyle w:val="af0"/>
              <w:spacing w:before="0" w:beforeAutospacing="0" w:after="0" w:afterAutospacing="0"/>
              <w:ind w:firstLine="170"/>
              <w:jc w:val="both"/>
              <w:rPr>
                <w:lang w:val="kk-KZ"/>
              </w:rPr>
            </w:pPr>
            <w:r w:rsidRPr="00FA441E">
              <w:rPr>
                <w:lang w:val="kk-KZ"/>
              </w:rPr>
              <w:t>ҚҚ – есепті жылдың алдындағы жылдың ішінде қайтыс болған не соттың заңды күшіне енген шешімімен қайтыс болды деп жарияланған нысаналы талаптарға қатысушылар (2023 жылдың соңына дейін қайтыс болғандарды не соттың заңды күшіне енген шешімімен қайтыс болды деп жарияланғандарды қоспағанда);</w:t>
            </w:r>
          </w:p>
          <w:p w14:paraId="2A30EC0B" w14:textId="4D940D3F" w:rsidR="009A5612" w:rsidRPr="00FA441E" w:rsidRDefault="009A5612" w:rsidP="009A5612">
            <w:pPr>
              <w:pStyle w:val="af0"/>
              <w:spacing w:before="0" w:beforeAutospacing="0" w:after="0" w:afterAutospacing="0"/>
              <w:ind w:firstLine="170"/>
              <w:jc w:val="both"/>
              <w:rPr>
                <w:lang w:val="kk-KZ"/>
              </w:rPr>
            </w:pPr>
            <w:r w:rsidRPr="00FA441E">
              <w:rPr>
                <w:lang w:val="kk-KZ"/>
              </w:rPr>
              <w:t>АЖҚ – есепті жылы Қазақстан Республикасының азаматтығын жоғалтқан, Қазақстан Республикасының азаматтығынан шыққан, нысаналы талаптарға қатысушылар;</w:t>
            </w:r>
          </w:p>
          <w:p w14:paraId="6774E37C" w14:textId="78CCEE2D" w:rsidR="009A5612" w:rsidRPr="00FA441E" w:rsidRDefault="009A5612" w:rsidP="009A5612">
            <w:pPr>
              <w:pStyle w:val="af0"/>
              <w:spacing w:before="0" w:beforeAutospacing="0" w:after="0" w:afterAutospacing="0"/>
              <w:ind w:firstLine="170"/>
              <w:jc w:val="both"/>
              <w:rPr>
                <w:lang w:val="kk-KZ"/>
              </w:rPr>
            </w:pPr>
            <w:r w:rsidRPr="00FA441E">
              <w:rPr>
                <w:lang w:val="kk-KZ"/>
              </w:rPr>
              <w:lastRenderedPageBreak/>
              <w:t>ОТҚ – есепті жылы он сегіз жасқа толған нысаналы талаптарға қатысушылар;</w:t>
            </w:r>
          </w:p>
          <w:p w14:paraId="04423C05" w14:textId="0E53DC80" w:rsidR="009A5612" w:rsidRPr="00FA441E" w:rsidRDefault="009A5612" w:rsidP="009A5612">
            <w:pPr>
              <w:pStyle w:val="af0"/>
              <w:spacing w:before="0" w:beforeAutospacing="0" w:after="0" w:afterAutospacing="0"/>
              <w:ind w:firstLine="170"/>
              <w:jc w:val="both"/>
              <w:rPr>
                <w:lang w:val="kk-KZ"/>
              </w:rPr>
            </w:pPr>
            <w:r w:rsidRPr="00FA441E">
              <w:rPr>
                <w:lang w:val="kk-KZ"/>
              </w:rPr>
              <w:t>ББҚ – нысаналы талаптарға қатысушы болуға құқығы бар не болған, бұрын есепке алынбаған балалар;</w:t>
            </w:r>
          </w:p>
          <w:p w14:paraId="7E90FC04" w14:textId="5AA23182" w:rsidR="00BF41D5" w:rsidRPr="00FA441E" w:rsidRDefault="009A5612" w:rsidP="009A5612">
            <w:pPr>
              <w:pStyle w:val="af0"/>
              <w:spacing w:before="0" w:beforeAutospacing="0" w:after="0" w:afterAutospacing="0"/>
              <w:ind w:firstLine="170"/>
              <w:jc w:val="both"/>
              <w:rPr>
                <w:lang w:val="kk-KZ"/>
              </w:rPr>
            </w:pPr>
            <w:r w:rsidRPr="00FA441E">
              <w:rPr>
                <w:lang w:val="kk-KZ"/>
              </w:rPr>
              <w:t>ҚБҚ – нысаналы талаптарға қатысушылар болуға құқығы жоқ, бұрын есепке алынған балалар.</w:t>
            </w:r>
          </w:p>
        </w:tc>
        <w:tc>
          <w:tcPr>
            <w:tcW w:w="4961" w:type="dxa"/>
            <w:tcBorders>
              <w:top w:val="single" w:sz="4" w:space="0" w:color="000000"/>
              <w:left w:val="single" w:sz="4" w:space="0" w:color="000000"/>
              <w:bottom w:val="single" w:sz="4" w:space="0" w:color="000000"/>
              <w:right w:val="single" w:sz="4" w:space="0" w:color="000000"/>
            </w:tcBorders>
          </w:tcPr>
          <w:p w14:paraId="11027558" w14:textId="77777777" w:rsidR="00F255A5" w:rsidRPr="00FA441E" w:rsidRDefault="00F255A5" w:rsidP="00F255A5">
            <w:pPr>
              <w:pStyle w:val="af0"/>
              <w:spacing w:before="0" w:beforeAutospacing="0" w:after="0" w:afterAutospacing="0"/>
              <w:ind w:firstLine="170"/>
              <w:jc w:val="both"/>
              <w:rPr>
                <w:lang w:val="kk-KZ"/>
              </w:rPr>
            </w:pPr>
            <w:r w:rsidRPr="00FA441E">
              <w:rPr>
                <w:lang w:val="kk-KZ"/>
              </w:rPr>
              <w:lastRenderedPageBreak/>
              <w:t>9. БЖЗҚ есепті 2023 жылдың соңындағы нысаналы талаптарға қатысушылардың жалпы санын 2023 жылдың соңына дейін соттардың заңды күшіне енген шешімдеріне сәйкес қайтыс болған не қайтыс болды деп жарияланған адамдарды қоспағанда, электрондық тізімге енгізілген 2023 жылдың соңындағы нысаналы талаптарға қатысушылардың жалпы санын негізге ала отырып айқындайды.</w:t>
            </w:r>
          </w:p>
          <w:p w14:paraId="265C66C5" w14:textId="77777777" w:rsidR="00F255A5" w:rsidRPr="00FA441E" w:rsidRDefault="00F255A5" w:rsidP="00F255A5">
            <w:pPr>
              <w:pStyle w:val="af0"/>
              <w:spacing w:before="0" w:beforeAutospacing="0" w:after="0" w:afterAutospacing="0"/>
              <w:ind w:firstLine="170"/>
              <w:jc w:val="both"/>
              <w:rPr>
                <w:lang w:val="kk-KZ"/>
              </w:rPr>
            </w:pPr>
            <w:r w:rsidRPr="00FA441E">
              <w:rPr>
                <w:lang w:val="kk-KZ"/>
              </w:rPr>
              <w:t>Кейінгі жылдары БЖЗҚ есепті жылдың соңындағы нысаналы талаптарға қатысушылардың жалпы санын есептеуді мынадай формула бойынша жүзеге асырады:</w:t>
            </w:r>
          </w:p>
          <w:p w14:paraId="301C66FE" w14:textId="77777777" w:rsidR="00F255A5" w:rsidRPr="00FA441E" w:rsidRDefault="00F255A5" w:rsidP="00F255A5">
            <w:pPr>
              <w:pStyle w:val="af0"/>
              <w:spacing w:before="0" w:beforeAutospacing="0" w:after="0" w:afterAutospacing="0"/>
              <w:ind w:firstLine="170"/>
              <w:jc w:val="both"/>
              <w:rPr>
                <w:lang w:val="kk-KZ"/>
              </w:rPr>
            </w:pPr>
            <w:r w:rsidRPr="00FA441E">
              <w:rPr>
                <w:lang w:val="kk-KZ"/>
              </w:rPr>
              <w:t xml:space="preserve">      Қ = Қалдыңғы+ ТҚ + ҚА – ҚҚ – АЖҚ – ОТҚ + ББҚ – ҚБҚ, мұндағы:</w:t>
            </w:r>
          </w:p>
          <w:p w14:paraId="62E64235" w14:textId="77777777" w:rsidR="00F255A5" w:rsidRPr="00FA441E" w:rsidRDefault="00F255A5" w:rsidP="00F255A5">
            <w:pPr>
              <w:pStyle w:val="af0"/>
              <w:spacing w:before="0" w:beforeAutospacing="0" w:after="0" w:afterAutospacing="0"/>
              <w:ind w:firstLine="170"/>
              <w:jc w:val="both"/>
              <w:rPr>
                <w:lang w:val="kk-KZ"/>
              </w:rPr>
            </w:pPr>
            <w:r w:rsidRPr="00FA441E">
              <w:rPr>
                <w:lang w:val="kk-KZ"/>
              </w:rPr>
              <w:t xml:space="preserve">      Қ – есепті жылдың соңындағы нысаналы талаптарға қатысушылар (оның ішінде есепті жылдың ішінде қайтыс болғандар не соттың заңды күшіне енген шешімімен қайтыс болды деп жарияланғандар);</w:t>
            </w:r>
          </w:p>
          <w:p w14:paraId="3686C4A5" w14:textId="77777777" w:rsidR="00F255A5" w:rsidRPr="00FA441E" w:rsidRDefault="00F255A5" w:rsidP="00F255A5">
            <w:pPr>
              <w:pStyle w:val="af0"/>
              <w:spacing w:before="0" w:beforeAutospacing="0" w:after="0" w:afterAutospacing="0"/>
              <w:ind w:firstLine="170"/>
              <w:jc w:val="both"/>
              <w:rPr>
                <w:lang w:val="kk-KZ"/>
              </w:rPr>
            </w:pPr>
            <w:r w:rsidRPr="00FA441E">
              <w:rPr>
                <w:lang w:val="kk-KZ"/>
              </w:rPr>
              <w:lastRenderedPageBreak/>
              <w:t>Қалдыңғы – есепті жылдың алдындағы жылдың соңындағы нысаналы талаптарға қатысушылар (оның ішінде есепті жылдың алдындағы жылдың ішінде қайтыс болғандар, не соттың заңды күшіне енген шешімімен қайтыс болды деп жарияланғандар);</w:t>
            </w:r>
          </w:p>
          <w:p w14:paraId="19AD251F" w14:textId="6B109682" w:rsidR="004D36B7" w:rsidRPr="00FA441E" w:rsidRDefault="00F255A5" w:rsidP="00F255A5">
            <w:pPr>
              <w:pStyle w:val="af0"/>
              <w:spacing w:before="0" w:beforeAutospacing="0" w:after="0" w:afterAutospacing="0"/>
              <w:ind w:firstLine="170"/>
              <w:jc w:val="both"/>
              <w:rPr>
                <w:lang w:val="kk-KZ"/>
              </w:rPr>
            </w:pPr>
            <w:r w:rsidRPr="00FA441E">
              <w:rPr>
                <w:lang w:val="kk-KZ"/>
              </w:rPr>
              <w:t>ТҚ – есепті жылы туған нысаналы талаптарға қатысушылар;</w:t>
            </w:r>
          </w:p>
          <w:p w14:paraId="14698960" w14:textId="77777777" w:rsidR="00F255A5" w:rsidRPr="00FA441E" w:rsidRDefault="00F255A5" w:rsidP="004D36B7">
            <w:pPr>
              <w:pStyle w:val="af0"/>
              <w:spacing w:before="0" w:beforeAutospacing="0" w:after="0" w:afterAutospacing="0"/>
              <w:ind w:firstLine="170"/>
              <w:jc w:val="both"/>
              <w:rPr>
                <w:lang w:val="kk-KZ"/>
              </w:rPr>
            </w:pPr>
            <w:r w:rsidRPr="00FA441E">
              <w:rPr>
                <w:lang w:val="kk-KZ"/>
              </w:rPr>
              <w:t>ҚА – есепті жылы Қазақстан Республикасының азаматтығын қабылдаған нысаналы талаптарға қатысушылар;</w:t>
            </w:r>
          </w:p>
          <w:p w14:paraId="2FC7F3EE" w14:textId="77777777" w:rsidR="00F255A5" w:rsidRPr="00FA441E" w:rsidRDefault="00F255A5" w:rsidP="00F255A5">
            <w:pPr>
              <w:pStyle w:val="af0"/>
              <w:spacing w:before="0" w:beforeAutospacing="0" w:after="0" w:afterAutospacing="0"/>
              <w:ind w:firstLine="170"/>
              <w:jc w:val="both"/>
              <w:rPr>
                <w:lang w:val="kk-KZ"/>
              </w:rPr>
            </w:pPr>
            <w:r w:rsidRPr="00FA441E">
              <w:rPr>
                <w:lang w:val="kk-KZ"/>
              </w:rPr>
              <w:t>ҚҚ – есепті жылдың алдындағы жылдың ішінде қайтыс болған не соттың заңды күшіне енген шешімімен қайтыс болды деп жарияланған нысаналы талаптарға қатысушылар (2023 жылдың соңына дейін қайтыс болғандарды не соттың заңды күшіне енген шешімімен қайтыс болды деп жарияланғандарды қоспағанда);</w:t>
            </w:r>
          </w:p>
          <w:p w14:paraId="24E5B2F3" w14:textId="6450CCFD" w:rsidR="00F255A5" w:rsidRPr="00FA441E" w:rsidRDefault="00F255A5" w:rsidP="00F255A5">
            <w:pPr>
              <w:pStyle w:val="af0"/>
              <w:spacing w:before="0" w:beforeAutospacing="0" w:after="0" w:afterAutospacing="0"/>
              <w:ind w:firstLine="170"/>
              <w:jc w:val="both"/>
              <w:rPr>
                <w:lang w:val="kk-KZ"/>
              </w:rPr>
            </w:pPr>
            <w:r w:rsidRPr="00FA441E">
              <w:rPr>
                <w:lang w:val="kk-KZ"/>
              </w:rPr>
              <w:t>АЖҚ – есепті жылы Қазақстан Республикасының азаматтығын жоғалтқан, Қазақстан Республикасының азаматтығынан шыққан, нысаналы талаптарға қатысушылар;</w:t>
            </w:r>
          </w:p>
          <w:p w14:paraId="1B0EE4AE" w14:textId="4221B23C" w:rsidR="00F255A5" w:rsidRPr="00FA441E" w:rsidRDefault="00F255A5" w:rsidP="00F255A5">
            <w:pPr>
              <w:pStyle w:val="af0"/>
              <w:spacing w:before="0" w:beforeAutospacing="0" w:after="0" w:afterAutospacing="0"/>
              <w:ind w:firstLine="170"/>
              <w:jc w:val="both"/>
              <w:rPr>
                <w:lang w:val="kk-KZ"/>
              </w:rPr>
            </w:pPr>
            <w:r w:rsidRPr="00FA441E">
              <w:rPr>
                <w:lang w:val="kk-KZ"/>
              </w:rPr>
              <w:t>ОТҚ – есепті жылы он сегіз жасқа толған нысаналы талаптарға қатысушылар;</w:t>
            </w:r>
          </w:p>
          <w:p w14:paraId="256796DE" w14:textId="1D946A2D" w:rsidR="00F255A5" w:rsidRPr="00FA441E" w:rsidRDefault="00F255A5" w:rsidP="00F255A5">
            <w:pPr>
              <w:pStyle w:val="af0"/>
              <w:spacing w:before="0" w:beforeAutospacing="0" w:after="0" w:afterAutospacing="0"/>
              <w:ind w:firstLine="170"/>
              <w:jc w:val="both"/>
              <w:rPr>
                <w:lang w:val="kk-KZ"/>
              </w:rPr>
            </w:pPr>
            <w:r w:rsidRPr="00FA441E">
              <w:rPr>
                <w:lang w:val="kk-KZ"/>
              </w:rPr>
              <w:t xml:space="preserve">ББҚ – </w:t>
            </w:r>
            <w:r w:rsidR="004D36B7" w:rsidRPr="00872796">
              <w:rPr>
                <w:b/>
                <w:lang w:val="kk-KZ"/>
              </w:rPr>
              <w:t>нысаналы талаптарға қатысушы болуға құқығы бар не болған, бұрын есепке алынбаған балалар</w:t>
            </w:r>
            <w:r w:rsidR="00703B84" w:rsidRPr="00703B84">
              <w:rPr>
                <w:b/>
                <w:color w:val="000000"/>
                <w:lang w:val="kk-KZ"/>
              </w:rPr>
              <w:t xml:space="preserve">, сондай-ақ бұрын есепке алынғандарды </w:t>
            </w:r>
            <w:r w:rsidR="003A7332" w:rsidRPr="00703B84">
              <w:rPr>
                <w:b/>
                <w:color w:val="000000"/>
                <w:lang w:val="kk-KZ"/>
              </w:rPr>
              <w:t xml:space="preserve">(бұдан әрі </w:t>
            </w:r>
            <w:r w:rsidR="00BB70DB">
              <w:rPr>
                <w:b/>
                <w:color w:val="000000"/>
                <w:lang w:val="kk-KZ"/>
              </w:rPr>
              <w:t>–</w:t>
            </w:r>
            <w:r w:rsidR="003A7332" w:rsidRPr="00703B84">
              <w:rPr>
                <w:b/>
                <w:color w:val="000000"/>
                <w:lang w:val="kk-KZ"/>
              </w:rPr>
              <w:t xml:space="preserve"> нысаналы талаптарға қатысушы болуға құқығы болған</w:t>
            </w:r>
            <w:r w:rsidR="00BB70DB">
              <w:rPr>
                <w:b/>
                <w:color w:val="000000"/>
                <w:lang w:val="kk-KZ"/>
              </w:rPr>
              <w:t>,</w:t>
            </w:r>
            <w:r w:rsidR="003A7332" w:rsidRPr="00703B84">
              <w:rPr>
                <w:b/>
                <w:color w:val="000000"/>
                <w:lang w:val="kk-KZ"/>
              </w:rPr>
              <w:t xml:space="preserve"> бұрын есепке алынбағандар) </w:t>
            </w:r>
            <w:r w:rsidR="00703B84" w:rsidRPr="00703B84">
              <w:rPr>
                <w:b/>
                <w:color w:val="000000"/>
                <w:lang w:val="kk-KZ"/>
              </w:rPr>
              <w:t xml:space="preserve">қоса алғанда, туған күнінде, </w:t>
            </w:r>
            <w:r w:rsidR="00703B84" w:rsidRPr="00703B84">
              <w:rPr>
                <w:b/>
                <w:color w:val="000000"/>
                <w:lang w:val="kk-KZ"/>
              </w:rPr>
              <w:lastRenderedPageBreak/>
              <w:t>қайтыс болған күнінде, Қазақстан Республикасының</w:t>
            </w:r>
            <w:r w:rsidR="003A7332">
              <w:rPr>
                <w:b/>
                <w:color w:val="000000"/>
                <w:lang w:val="kk-KZ"/>
              </w:rPr>
              <w:t xml:space="preserve"> </w:t>
            </w:r>
            <w:r w:rsidR="00703B84" w:rsidRPr="00703B84">
              <w:rPr>
                <w:b/>
                <w:color w:val="000000"/>
                <w:lang w:val="kk-KZ"/>
              </w:rPr>
              <w:t>азаматтығын қабылдаған күнінде өзгерістер болған адамдар</w:t>
            </w:r>
            <w:r w:rsidRPr="00FA441E">
              <w:rPr>
                <w:lang w:val="kk-KZ"/>
              </w:rPr>
              <w:t>;</w:t>
            </w:r>
          </w:p>
          <w:p w14:paraId="46463F3A" w14:textId="08226067" w:rsidR="0040287E" w:rsidRPr="00FA441E" w:rsidRDefault="00F255A5" w:rsidP="0040287E">
            <w:pPr>
              <w:pStyle w:val="af0"/>
              <w:spacing w:before="0" w:beforeAutospacing="0" w:after="0" w:afterAutospacing="0"/>
              <w:ind w:firstLine="170"/>
              <w:jc w:val="both"/>
              <w:rPr>
                <w:lang w:val="kk-KZ"/>
              </w:rPr>
            </w:pPr>
            <w:r w:rsidRPr="00FA441E">
              <w:rPr>
                <w:lang w:val="kk-KZ"/>
              </w:rPr>
              <w:t xml:space="preserve">ҚБҚ – </w:t>
            </w:r>
            <w:r w:rsidR="004D36B7" w:rsidRPr="00BB70DB">
              <w:rPr>
                <w:lang w:val="kk-KZ"/>
              </w:rPr>
              <w:t>нысаналы талаптарға қатысушылар болуға құқығы жоқ, бұрын есепке алынған балалар</w:t>
            </w:r>
            <w:r w:rsidR="00703B84" w:rsidRPr="00872796">
              <w:rPr>
                <w:lang w:val="kk-KZ"/>
              </w:rPr>
              <w:t>,</w:t>
            </w:r>
            <w:r w:rsidR="00703B84" w:rsidRPr="00FA441E">
              <w:rPr>
                <w:lang w:val="kk-KZ"/>
              </w:rPr>
              <w:t xml:space="preserve"> </w:t>
            </w:r>
            <w:r w:rsidR="00BB70DB" w:rsidRPr="00703B84">
              <w:rPr>
                <w:b/>
                <w:color w:val="000000"/>
                <w:lang w:val="kk-KZ"/>
              </w:rPr>
              <w:t>(бұдан әрі - нысаналы талаптарға қатысушы</w:t>
            </w:r>
            <w:r w:rsidR="00BB70DB">
              <w:rPr>
                <w:b/>
                <w:color w:val="000000"/>
                <w:lang w:val="kk-KZ"/>
              </w:rPr>
              <w:t>лар</w:t>
            </w:r>
            <w:r w:rsidR="00BB70DB" w:rsidRPr="00703B84">
              <w:rPr>
                <w:b/>
                <w:color w:val="000000"/>
                <w:lang w:val="kk-KZ"/>
              </w:rPr>
              <w:t xml:space="preserve"> болуға құқығы </w:t>
            </w:r>
            <w:r w:rsidR="00BB70DB">
              <w:rPr>
                <w:b/>
                <w:color w:val="000000"/>
                <w:lang w:val="kk-KZ"/>
              </w:rPr>
              <w:t xml:space="preserve">жоқ, </w:t>
            </w:r>
            <w:r w:rsidR="00BB70DB" w:rsidRPr="00703B84">
              <w:rPr>
                <w:b/>
                <w:color w:val="000000"/>
                <w:lang w:val="kk-KZ"/>
              </w:rPr>
              <w:t>бұрын есепке алын</w:t>
            </w:r>
            <w:r w:rsidR="00BB70DB">
              <w:rPr>
                <w:b/>
                <w:color w:val="000000"/>
                <w:lang w:val="kk-KZ"/>
              </w:rPr>
              <w:t>ғ</w:t>
            </w:r>
            <w:r w:rsidR="00BB70DB" w:rsidRPr="00703B84">
              <w:rPr>
                <w:b/>
                <w:color w:val="000000"/>
                <w:lang w:val="kk-KZ"/>
              </w:rPr>
              <w:t>андар)</w:t>
            </w:r>
            <w:r w:rsidR="00703B84" w:rsidRPr="00FA441E">
              <w:rPr>
                <w:b/>
                <w:lang w:val="kk-KZ"/>
              </w:rPr>
              <w:t xml:space="preserve">, сондай-ақ </w:t>
            </w:r>
            <w:r w:rsidR="0040287E" w:rsidRPr="00703B84">
              <w:rPr>
                <w:b/>
                <w:color w:val="000000"/>
                <w:lang w:val="kk-KZ"/>
              </w:rPr>
              <w:t>туған күнінде, қайтыс болған күнінде, Қазақстан Республикасының азаматтығын қабылдаған күнінде өзгерістер болған адамдар</w:t>
            </w:r>
            <w:r w:rsidR="0040287E">
              <w:rPr>
                <w:lang w:val="kk-KZ"/>
              </w:rPr>
              <w:t>.</w:t>
            </w:r>
          </w:p>
          <w:p w14:paraId="1B211001" w14:textId="576C79D6" w:rsidR="00BF41D5" w:rsidRPr="00746E3C" w:rsidRDefault="00BF41D5" w:rsidP="00F255A5">
            <w:pPr>
              <w:ind w:firstLine="169"/>
              <w:jc w:val="both"/>
              <w:rPr>
                <w:rFonts w:ascii="Times New Roman" w:hAnsi="Times New Roman" w:cs="Times New Roman"/>
                <w:color w:val="000000"/>
                <w:sz w:val="24"/>
                <w:szCs w:val="24"/>
                <w:lang w:val="kk-KZ"/>
              </w:rPr>
            </w:pPr>
          </w:p>
        </w:tc>
        <w:tc>
          <w:tcPr>
            <w:tcW w:w="3544" w:type="dxa"/>
            <w:tcBorders>
              <w:top w:val="single" w:sz="4" w:space="0" w:color="000000"/>
              <w:left w:val="single" w:sz="4" w:space="0" w:color="000000"/>
              <w:bottom w:val="single" w:sz="4" w:space="0" w:color="000000"/>
              <w:right w:val="single" w:sz="4" w:space="0" w:color="000000"/>
            </w:tcBorders>
          </w:tcPr>
          <w:p w14:paraId="6B996033" w14:textId="25EDCB02" w:rsidR="00BF14DF" w:rsidRDefault="00BF14DF" w:rsidP="008F4F3E">
            <w:pPr>
              <w:ind w:firstLine="284"/>
              <w:jc w:val="both"/>
              <w:rPr>
                <w:rFonts w:ascii="Times New Roman" w:eastAsia="Times New Roman" w:hAnsi="Times New Roman" w:cs="Times New Roman"/>
                <w:color w:val="000000"/>
                <w:sz w:val="24"/>
                <w:szCs w:val="24"/>
                <w:lang w:val="kk-KZ"/>
              </w:rPr>
            </w:pPr>
            <w:r w:rsidRPr="00BF14DF">
              <w:rPr>
                <w:rFonts w:ascii="Times New Roman" w:eastAsia="Times New Roman" w:hAnsi="Times New Roman" w:cs="Times New Roman"/>
                <w:color w:val="000000"/>
                <w:sz w:val="24"/>
                <w:szCs w:val="24"/>
                <w:lang w:val="kk-KZ"/>
              </w:rPr>
              <w:lastRenderedPageBreak/>
              <w:t>Осы Қағидаларды іс жүзінде қолдану барысында қатысушылар мәртебесін неғұрлым дәл көрсету үшін бұрын есепке алынбаған (</w:t>
            </w:r>
            <w:r w:rsidRPr="009337D2">
              <w:rPr>
                <w:rFonts w:ascii="Times New Roman" w:hAnsi="Times New Roman" w:cs="Times New Roman"/>
                <w:sz w:val="24"/>
                <w:szCs w:val="24"/>
                <w:lang w:val="kk-KZ"/>
              </w:rPr>
              <w:t>ББҚ</w:t>
            </w:r>
            <w:r w:rsidRPr="00BF14DF">
              <w:rPr>
                <w:rFonts w:ascii="Times New Roman" w:eastAsia="Times New Roman" w:hAnsi="Times New Roman" w:cs="Times New Roman"/>
                <w:color w:val="000000"/>
                <w:sz w:val="24"/>
                <w:szCs w:val="24"/>
                <w:lang w:val="kk-KZ"/>
              </w:rPr>
              <w:t>) және есепке алынған (</w:t>
            </w:r>
            <w:r w:rsidRPr="009337D2">
              <w:rPr>
                <w:rFonts w:ascii="Times New Roman" w:hAnsi="Times New Roman" w:cs="Times New Roman"/>
                <w:sz w:val="24"/>
                <w:szCs w:val="24"/>
                <w:lang w:val="kk-KZ"/>
              </w:rPr>
              <w:t>ҚБҚ</w:t>
            </w:r>
            <w:r w:rsidRPr="00BF14DF">
              <w:rPr>
                <w:rFonts w:ascii="Times New Roman" w:eastAsia="Times New Roman" w:hAnsi="Times New Roman" w:cs="Times New Roman"/>
                <w:color w:val="000000"/>
                <w:sz w:val="24"/>
                <w:szCs w:val="24"/>
                <w:lang w:val="kk-KZ"/>
              </w:rPr>
              <w:t>) балалар санаттарының құрамын нақтылау қажеттілігі анықталды.</w:t>
            </w:r>
          </w:p>
          <w:p w14:paraId="16A4F98C" w14:textId="27E0A6F6" w:rsidR="00F255A5" w:rsidRPr="009337D2" w:rsidRDefault="00F255A5" w:rsidP="008F4F3E">
            <w:pPr>
              <w:ind w:firstLine="284"/>
              <w:jc w:val="both"/>
              <w:rPr>
                <w:rFonts w:ascii="Times New Roman" w:eastAsia="Times New Roman" w:hAnsi="Times New Roman" w:cs="Times New Roman"/>
                <w:color w:val="000000"/>
                <w:sz w:val="24"/>
                <w:szCs w:val="24"/>
                <w:lang w:val="kk-KZ"/>
              </w:rPr>
            </w:pPr>
            <w:r w:rsidRPr="009337D2">
              <w:rPr>
                <w:rFonts w:ascii="Times New Roman" w:eastAsia="Times New Roman" w:hAnsi="Times New Roman" w:cs="Times New Roman"/>
                <w:color w:val="000000"/>
                <w:sz w:val="24"/>
                <w:szCs w:val="24"/>
                <w:lang w:val="kk-KZ"/>
              </w:rPr>
              <w:t xml:space="preserve">Мысалы, </w:t>
            </w:r>
            <w:r w:rsidRPr="009337D2">
              <w:rPr>
                <w:rFonts w:ascii="Times New Roman" w:hAnsi="Times New Roman" w:cs="Times New Roman"/>
                <w:sz w:val="24"/>
                <w:szCs w:val="24"/>
                <w:lang w:val="kk-KZ"/>
              </w:rPr>
              <w:t>ББҚ</w:t>
            </w:r>
            <w:r w:rsidRPr="009337D2">
              <w:rPr>
                <w:rFonts w:ascii="Times New Roman" w:eastAsia="Times New Roman" w:hAnsi="Times New Roman" w:cs="Times New Roman"/>
                <w:color w:val="000000"/>
                <w:sz w:val="24"/>
                <w:szCs w:val="24"/>
                <w:lang w:val="kk-KZ"/>
              </w:rPr>
              <w:t xml:space="preserve"> және </w:t>
            </w:r>
            <w:r w:rsidRPr="009337D2">
              <w:rPr>
                <w:rFonts w:ascii="Times New Roman" w:hAnsi="Times New Roman" w:cs="Times New Roman"/>
                <w:sz w:val="24"/>
                <w:szCs w:val="24"/>
                <w:lang w:val="kk-KZ"/>
              </w:rPr>
              <w:t>ҚБҚ</w:t>
            </w:r>
            <w:r w:rsidRPr="009337D2">
              <w:rPr>
                <w:rFonts w:ascii="Times New Roman" w:eastAsia="Times New Roman" w:hAnsi="Times New Roman" w:cs="Times New Roman"/>
                <w:color w:val="000000"/>
                <w:sz w:val="24"/>
                <w:szCs w:val="24"/>
                <w:lang w:val="kk-KZ"/>
              </w:rPr>
              <w:t xml:space="preserve"> санаттарына туған күндері өзгерген балаларды енгізу қатысушылардың негізгі деректеріне өзгерістер енгізу жағдайларын дұрыс ескеруге мүмкіндік береді. </w:t>
            </w:r>
            <w:r w:rsidR="00BF14DF" w:rsidRPr="00BF14DF">
              <w:rPr>
                <w:rFonts w:ascii="Times New Roman" w:eastAsia="Times New Roman" w:hAnsi="Times New Roman" w:cs="Times New Roman"/>
                <w:color w:val="000000"/>
                <w:sz w:val="24"/>
                <w:szCs w:val="24"/>
                <w:lang w:val="kk-KZ"/>
              </w:rPr>
              <w:t>Бұл ақпаратты өзектендіруді қамтамасыз етеді және нысаналы талаптарды қалыптастыру және есепке алу кезіндегі қателер тәуекелін төмендетеді.</w:t>
            </w:r>
          </w:p>
          <w:p w14:paraId="07AAD31B" w14:textId="3B8C097A" w:rsidR="00F255A5" w:rsidRPr="009337D2" w:rsidRDefault="00F255A5" w:rsidP="008F4F3E">
            <w:pPr>
              <w:ind w:firstLine="284"/>
              <w:jc w:val="both"/>
              <w:rPr>
                <w:rFonts w:ascii="Times New Roman" w:eastAsia="Times New Roman" w:hAnsi="Times New Roman" w:cs="Times New Roman"/>
                <w:color w:val="000000"/>
                <w:sz w:val="24"/>
                <w:szCs w:val="24"/>
                <w:lang w:val="kk-KZ"/>
              </w:rPr>
            </w:pPr>
          </w:p>
          <w:p w14:paraId="065468D0" w14:textId="33CA830C" w:rsidR="00F255A5" w:rsidRPr="009337D2" w:rsidRDefault="00F255A5" w:rsidP="008F4F3E">
            <w:pPr>
              <w:ind w:firstLine="284"/>
              <w:jc w:val="both"/>
              <w:rPr>
                <w:rFonts w:ascii="Times New Roman" w:eastAsia="Times New Roman" w:hAnsi="Times New Roman" w:cs="Times New Roman"/>
                <w:color w:val="000000"/>
                <w:sz w:val="24"/>
                <w:szCs w:val="24"/>
                <w:lang w:val="kk-KZ"/>
              </w:rPr>
            </w:pPr>
          </w:p>
          <w:p w14:paraId="7B122405" w14:textId="3898C853" w:rsidR="00F255A5" w:rsidRPr="009337D2" w:rsidRDefault="00F255A5" w:rsidP="008F4F3E">
            <w:pPr>
              <w:ind w:firstLine="284"/>
              <w:jc w:val="both"/>
              <w:rPr>
                <w:rFonts w:ascii="Times New Roman" w:eastAsia="Times New Roman" w:hAnsi="Times New Roman" w:cs="Times New Roman"/>
                <w:color w:val="000000"/>
                <w:sz w:val="24"/>
                <w:szCs w:val="24"/>
                <w:lang w:val="kk-KZ"/>
              </w:rPr>
            </w:pPr>
          </w:p>
          <w:p w14:paraId="5849DA8A" w14:textId="6A1CA3E3" w:rsidR="00F255A5" w:rsidRPr="009337D2" w:rsidRDefault="00F255A5" w:rsidP="008F4F3E">
            <w:pPr>
              <w:ind w:firstLine="284"/>
              <w:jc w:val="both"/>
              <w:rPr>
                <w:rFonts w:ascii="Times New Roman" w:eastAsia="Times New Roman" w:hAnsi="Times New Roman" w:cs="Times New Roman"/>
                <w:color w:val="000000"/>
                <w:sz w:val="24"/>
                <w:szCs w:val="24"/>
                <w:lang w:val="kk-KZ"/>
              </w:rPr>
            </w:pPr>
          </w:p>
          <w:p w14:paraId="67C83991" w14:textId="0B51F630" w:rsidR="00F255A5" w:rsidRPr="009337D2" w:rsidRDefault="00F255A5" w:rsidP="008F4F3E">
            <w:pPr>
              <w:ind w:firstLine="284"/>
              <w:jc w:val="both"/>
              <w:rPr>
                <w:rFonts w:ascii="Times New Roman" w:eastAsia="Times New Roman" w:hAnsi="Times New Roman" w:cs="Times New Roman"/>
                <w:color w:val="000000"/>
                <w:sz w:val="24"/>
                <w:szCs w:val="24"/>
                <w:lang w:val="kk-KZ"/>
              </w:rPr>
            </w:pPr>
          </w:p>
          <w:p w14:paraId="625E4981" w14:textId="644EE0A4" w:rsidR="00F255A5" w:rsidRPr="009337D2" w:rsidRDefault="00F255A5" w:rsidP="008F4F3E">
            <w:pPr>
              <w:ind w:firstLine="284"/>
              <w:jc w:val="both"/>
              <w:rPr>
                <w:rFonts w:ascii="Times New Roman" w:eastAsia="Times New Roman" w:hAnsi="Times New Roman" w:cs="Times New Roman"/>
                <w:color w:val="000000"/>
                <w:sz w:val="24"/>
                <w:szCs w:val="24"/>
                <w:lang w:val="kk-KZ"/>
              </w:rPr>
            </w:pPr>
          </w:p>
          <w:p w14:paraId="410CE877" w14:textId="28ABF75D" w:rsidR="00F255A5" w:rsidRPr="009337D2" w:rsidRDefault="00F255A5" w:rsidP="008F4F3E">
            <w:pPr>
              <w:ind w:firstLine="284"/>
              <w:jc w:val="both"/>
              <w:rPr>
                <w:rFonts w:ascii="Times New Roman" w:eastAsia="Times New Roman" w:hAnsi="Times New Roman" w:cs="Times New Roman"/>
                <w:color w:val="000000"/>
                <w:sz w:val="24"/>
                <w:szCs w:val="24"/>
                <w:lang w:val="kk-KZ"/>
              </w:rPr>
            </w:pPr>
          </w:p>
          <w:p w14:paraId="683D75F0" w14:textId="19459DC9" w:rsidR="00F255A5" w:rsidRPr="009337D2" w:rsidRDefault="00F255A5" w:rsidP="008F4F3E">
            <w:pPr>
              <w:ind w:firstLine="284"/>
              <w:jc w:val="both"/>
              <w:rPr>
                <w:rFonts w:ascii="Times New Roman" w:eastAsia="Times New Roman" w:hAnsi="Times New Roman" w:cs="Times New Roman"/>
                <w:color w:val="000000"/>
                <w:sz w:val="24"/>
                <w:szCs w:val="24"/>
                <w:lang w:val="kk-KZ"/>
              </w:rPr>
            </w:pPr>
          </w:p>
          <w:p w14:paraId="1EC2E3BD" w14:textId="10F7D23A" w:rsidR="00F255A5" w:rsidRPr="009337D2" w:rsidRDefault="00F255A5" w:rsidP="008F4F3E">
            <w:pPr>
              <w:ind w:firstLine="284"/>
              <w:jc w:val="both"/>
              <w:rPr>
                <w:rFonts w:ascii="Times New Roman" w:eastAsia="Times New Roman" w:hAnsi="Times New Roman" w:cs="Times New Roman"/>
                <w:color w:val="000000"/>
                <w:sz w:val="24"/>
                <w:szCs w:val="24"/>
                <w:lang w:val="kk-KZ"/>
              </w:rPr>
            </w:pPr>
          </w:p>
          <w:p w14:paraId="0E48B884" w14:textId="4FEC315F" w:rsidR="00F255A5" w:rsidRPr="009337D2" w:rsidRDefault="00F255A5" w:rsidP="008F4F3E">
            <w:pPr>
              <w:ind w:firstLine="284"/>
              <w:jc w:val="both"/>
              <w:rPr>
                <w:rFonts w:ascii="Times New Roman" w:eastAsia="Times New Roman" w:hAnsi="Times New Roman" w:cs="Times New Roman"/>
                <w:color w:val="000000"/>
                <w:sz w:val="24"/>
                <w:szCs w:val="24"/>
                <w:lang w:val="kk-KZ"/>
              </w:rPr>
            </w:pPr>
          </w:p>
          <w:p w14:paraId="332EF5EF" w14:textId="6DC3153D" w:rsidR="00F255A5" w:rsidRPr="009337D2" w:rsidRDefault="00F255A5" w:rsidP="008F4F3E">
            <w:pPr>
              <w:ind w:firstLine="284"/>
              <w:jc w:val="both"/>
              <w:rPr>
                <w:rFonts w:ascii="Times New Roman" w:eastAsia="Times New Roman" w:hAnsi="Times New Roman" w:cs="Times New Roman"/>
                <w:color w:val="000000"/>
                <w:sz w:val="24"/>
                <w:szCs w:val="24"/>
                <w:lang w:val="kk-KZ"/>
              </w:rPr>
            </w:pPr>
          </w:p>
          <w:p w14:paraId="7012C642" w14:textId="2D8CACC1" w:rsidR="00F255A5" w:rsidRPr="009337D2" w:rsidRDefault="00F255A5" w:rsidP="008F4F3E">
            <w:pPr>
              <w:ind w:firstLine="284"/>
              <w:jc w:val="both"/>
              <w:rPr>
                <w:rFonts w:ascii="Times New Roman" w:eastAsia="Times New Roman" w:hAnsi="Times New Roman" w:cs="Times New Roman"/>
                <w:color w:val="000000"/>
                <w:sz w:val="24"/>
                <w:szCs w:val="24"/>
                <w:lang w:val="kk-KZ"/>
              </w:rPr>
            </w:pPr>
          </w:p>
          <w:p w14:paraId="08CC46C0" w14:textId="27C22A52" w:rsidR="00F255A5" w:rsidRPr="009337D2" w:rsidRDefault="00F255A5" w:rsidP="008F4F3E">
            <w:pPr>
              <w:ind w:firstLine="284"/>
              <w:jc w:val="both"/>
              <w:rPr>
                <w:rFonts w:ascii="Times New Roman" w:eastAsia="Times New Roman" w:hAnsi="Times New Roman" w:cs="Times New Roman"/>
                <w:color w:val="000000"/>
                <w:sz w:val="24"/>
                <w:szCs w:val="24"/>
                <w:lang w:val="kk-KZ"/>
              </w:rPr>
            </w:pPr>
          </w:p>
          <w:p w14:paraId="5EDE5C56" w14:textId="4CEA02A0" w:rsidR="00F255A5" w:rsidRPr="009337D2" w:rsidRDefault="00F255A5" w:rsidP="008F4F3E">
            <w:pPr>
              <w:ind w:firstLine="284"/>
              <w:jc w:val="both"/>
              <w:rPr>
                <w:rFonts w:ascii="Times New Roman" w:eastAsia="Times New Roman" w:hAnsi="Times New Roman" w:cs="Times New Roman"/>
                <w:color w:val="000000"/>
                <w:sz w:val="24"/>
                <w:szCs w:val="24"/>
                <w:lang w:val="kk-KZ"/>
              </w:rPr>
            </w:pPr>
          </w:p>
          <w:p w14:paraId="48738559" w14:textId="099B8F59" w:rsidR="00F255A5" w:rsidRPr="009337D2" w:rsidRDefault="00F255A5" w:rsidP="008F4F3E">
            <w:pPr>
              <w:ind w:firstLine="284"/>
              <w:jc w:val="both"/>
              <w:rPr>
                <w:rFonts w:ascii="Times New Roman" w:eastAsia="Times New Roman" w:hAnsi="Times New Roman" w:cs="Times New Roman"/>
                <w:color w:val="000000"/>
                <w:sz w:val="24"/>
                <w:szCs w:val="24"/>
                <w:lang w:val="kk-KZ"/>
              </w:rPr>
            </w:pPr>
          </w:p>
          <w:p w14:paraId="2FD70E7E" w14:textId="4E2011C7" w:rsidR="00F255A5" w:rsidRPr="009337D2" w:rsidRDefault="00F255A5" w:rsidP="008F4F3E">
            <w:pPr>
              <w:ind w:firstLine="284"/>
              <w:jc w:val="both"/>
              <w:rPr>
                <w:rFonts w:ascii="Times New Roman" w:eastAsia="Times New Roman" w:hAnsi="Times New Roman" w:cs="Times New Roman"/>
                <w:color w:val="000000"/>
                <w:sz w:val="24"/>
                <w:szCs w:val="24"/>
                <w:lang w:val="kk-KZ"/>
              </w:rPr>
            </w:pPr>
          </w:p>
          <w:p w14:paraId="3F56CCC5" w14:textId="4339A74D" w:rsidR="00F255A5" w:rsidRPr="009337D2" w:rsidRDefault="00F255A5" w:rsidP="008F4F3E">
            <w:pPr>
              <w:ind w:firstLine="284"/>
              <w:jc w:val="both"/>
              <w:rPr>
                <w:rFonts w:ascii="Times New Roman" w:eastAsia="Times New Roman" w:hAnsi="Times New Roman" w:cs="Times New Roman"/>
                <w:color w:val="000000"/>
                <w:sz w:val="24"/>
                <w:szCs w:val="24"/>
                <w:lang w:val="kk-KZ"/>
              </w:rPr>
            </w:pPr>
          </w:p>
          <w:p w14:paraId="15D4169B" w14:textId="07F6C171" w:rsidR="00F255A5" w:rsidRPr="009337D2" w:rsidRDefault="00F255A5" w:rsidP="008F4F3E">
            <w:pPr>
              <w:ind w:firstLine="284"/>
              <w:jc w:val="both"/>
              <w:rPr>
                <w:rFonts w:ascii="Times New Roman" w:eastAsia="Times New Roman" w:hAnsi="Times New Roman" w:cs="Times New Roman"/>
                <w:color w:val="000000"/>
                <w:sz w:val="24"/>
                <w:szCs w:val="24"/>
                <w:lang w:val="kk-KZ"/>
              </w:rPr>
            </w:pPr>
          </w:p>
          <w:p w14:paraId="2067BF3B" w14:textId="63C2D8CE" w:rsidR="00F255A5" w:rsidRPr="009337D2" w:rsidRDefault="00F255A5" w:rsidP="008F4F3E">
            <w:pPr>
              <w:ind w:firstLine="284"/>
              <w:jc w:val="both"/>
              <w:rPr>
                <w:rFonts w:ascii="Times New Roman" w:eastAsia="Times New Roman" w:hAnsi="Times New Roman" w:cs="Times New Roman"/>
                <w:color w:val="000000"/>
                <w:sz w:val="24"/>
                <w:szCs w:val="24"/>
                <w:lang w:val="kk-KZ"/>
              </w:rPr>
            </w:pPr>
          </w:p>
          <w:p w14:paraId="45044129" w14:textId="3D3BE48C" w:rsidR="00F255A5" w:rsidRPr="009337D2" w:rsidRDefault="00F255A5" w:rsidP="008F4F3E">
            <w:pPr>
              <w:ind w:firstLine="284"/>
              <w:jc w:val="both"/>
              <w:rPr>
                <w:rFonts w:ascii="Times New Roman" w:eastAsia="Times New Roman" w:hAnsi="Times New Roman" w:cs="Times New Roman"/>
                <w:color w:val="000000"/>
                <w:sz w:val="24"/>
                <w:szCs w:val="24"/>
                <w:lang w:val="kk-KZ"/>
              </w:rPr>
            </w:pPr>
          </w:p>
          <w:p w14:paraId="3DBB919F" w14:textId="5247067F" w:rsidR="00F255A5" w:rsidRPr="009337D2" w:rsidRDefault="00F255A5" w:rsidP="008F4F3E">
            <w:pPr>
              <w:ind w:firstLine="284"/>
              <w:jc w:val="both"/>
              <w:rPr>
                <w:rFonts w:ascii="Times New Roman" w:eastAsia="Times New Roman" w:hAnsi="Times New Roman" w:cs="Times New Roman"/>
                <w:color w:val="000000"/>
                <w:sz w:val="24"/>
                <w:szCs w:val="24"/>
                <w:lang w:val="kk-KZ"/>
              </w:rPr>
            </w:pPr>
          </w:p>
          <w:p w14:paraId="09D10A6F" w14:textId="77777777" w:rsidR="00F255A5" w:rsidRPr="009337D2" w:rsidRDefault="00F255A5" w:rsidP="008F4F3E">
            <w:pPr>
              <w:ind w:firstLine="284"/>
              <w:jc w:val="both"/>
              <w:rPr>
                <w:rFonts w:ascii="Times New Roman" w:eastAsia="Times New Roman" w:hAnsi="Times New Roman" w:cs="Times New Roman"/>
                <w:color w:val="000000"/>
                <w:sz w:val="24"/>
                <w:szCs w:val="24"/>
                <w:lang w:val="kk-KZ"/>
              </w:rPr>
            </w:pPr>
          </w:p>
          <w:p w14:paraId="5E6FB53A" w14:textId="3F47FE04" w:rsidR="00BF41D5" w:rsidRPr="009337D2" w:rsidRDefault="00BF41D5" w:rsidP="008F4F3E">
            <w:pPr>
              <w:ind w:firstLine="284"/>
              <w:jc w:val="both"/>
              <w:rPr>
                <w:rFonts w:ascii="Times New Roman" w:eastAsia="Times New Roman" w:hAnsi="Times New Roman" w:cs="Times New Roman"/>
                <w:color w:val="000000"/>
                <w:sz w:val="24"/>
                <w:szCs w:val="24"/>
                <w:lang w:val="kk-KZ"/>
              </w:rPr>
            </w:pPr>
          </w:p>
        </w:tc>
      </w:tr>
      <w:tr w:rsidR="00BF41D5" w:rsidRPr="00671A18" w14:paraId="6DCC0F15" w14:textId="77777777" w:rsidTr="00872796">
        <w:trPr>
          <w:gridAfter w:val="1"/>
          <w:wAfter w:w="29" w:type="dxa"/>
        </w:trPr>
        <w:tc>
          <w:tcPr>
            <w:tcW w:w="704" w:type="dxa"/>
            <w:tcBorders>
              <w:top w:val="single" w:sz="4" w:space="0" w:color="000000"/>
              <w:left w:val="single" w:sz="4" w:space="0" w:color="000000"/>
              <w:bottom w:val="single" w:sz="4" w:space="0" w:color="000000"/>
              <w:right w:val="single" w:sz="4" w:space="0" w:color="000000"/>
            </w:tcBorders>
          </w:tcPr>
          <w:p w14:paraId="510BACDA" w14:textId="77777777" w:rsidR="00BF41D5" w:rsidRPr="00746E3C" w:rsidRDefault="00BF41D5" w:rsidP="00BF41D5">
            <w:pPr>
              <w:pStyle w:val="a5"/>
              <w:numPr>
                <w:ilvl w:val="0"/>
                <w:numId w:val="10"/>
              </w:numPr>
              <w:ind w:left="357" w:hanging="357"/>
              <w:jc w:val="center"/>
              <w:rPr>
                <w:rFonts w:ascii="Times New Roman" w:eastAsia="Times New Roman" w:hAnsi="Times New Roman" w:cs="Times New Roman"/>
                <w:sz w:val="24"/>
                <w:szCs w:val="24"/>
                <w:lang w:val="kk-KZ"/>
              </w:rPr>
            </w:pPr>
          </w:p>
        </w:tc>
        <w:tc>
          <w:tcPr>
            <w:tcW w:w="1538" w:type="dxa"/>
            <w:tcBorders>
              <w:top w:val="single" w:sz="4" w:space="0" w:color="000000"/>
              <w:left w:val="single" w:sz="4" w:space="0" w:color="000000"/>
              <w:bottom w:val="single" w:sz="4" w:space="0" w:color="000000"/>
              <w:right w:val="single" w:sz="4" w:space="0" w:color="000000"/>
            </w:tcBorders>
          </w:tcPr>
          <w:p w14:paraId="47F2FF03" w14:textId="648BFEF9" w:rsidR="00BF41D5" w:rsidRPr="00746E3C" w:rsidRDefault="009A5612" w:rsidP="00B72AA8">
            <w:pPr>
              <w:jc w:val="cente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10</w:t>
            </w:r>
            <w:r w:rsidRPr="00746E3C">
              <w:rPr>
                <w:rFonts w:ascii="Times New Roman" w:hAnsi="Times New Roman" w:cs="Times New Roman"/>
                <w:color w:val="000000"/>
                <w:sz w:val="24"/>
                <w:szCs w:val="24"/>
                <w:lang w:val="kk-KZ"/>
              </w:rPr>
              <w:t>-тармақ</w:t>
            </w:r>
          </w:p>
        </w:tc>
        <w:tc>
          <w:tcPr>
            <w:tcW w:w="4536" w:type="dxa"/>
            <w:tcBorders>
              <w:top w:val="single" w:sz="4" w:space="0" w:color="000000"/>
              <w:left w:val="single" w:sz="4" w:space="0" w:color="000000"/>
              <w:bottom w:val="single" w:sz="4" w:space="0" w:color="000000"/>
              <w:right w:val="single" w:sz="4" w:space="0" w:color="000000"/>
            </w:tcBorders>
          </w:tcPr>
          <w:p w14:paraId="43FE3C1F" w14:textId="77777777" w:rsidR="009A5612" w:rsidRPr="00FA441E" w:rsidRDefault="009A5612" w:rsidP="009A5612">
            <w:pPr>
              <w:pStyle w:val="af0"/>
              <w:spacing w:before="0" w:beforeAutospacing="0" w:after="0" w:afterAutospacing="0"/>
              <w:ind w:firstLine="170"/>
              <w:jc w:val="both"/>
              <w:rPr>
                <w:lang w:val="kk-KZ"/>
              </w:rPr>
            </w:pPr>
            <w:r w:rsidRPr="00FA441E">
              <w:rPr>
                <w:lang w:val="kk-KZ"/>
              </w:rPr>
              <w:t>10. Жыл сайын:</w:t>
            </w:r>
          </w:p>
          <w:p w14:paraId="61D5E597" w14:textId="512F0E16" w:rsidR="009A5612" w:rsidRPr="00FA441E" w:rsidRDefault="009A5612" w:rsidP="009A5612">
            <w:pPr>
              <w:pStyle w:val="af0"/>
              <w:spacing w:before="0" w:beforeAutospacing="0" w:after="0" w:afterAutospacing="0"/>
              <w:ind w:firstLine="170"/>
              <w:jc w:val="both"/>
              <w:rPr>
                <w:lang w:val="kk-KZ"/>
              </w:rPr>
            </w:pPr>
            <w:r w:rsidRPr="00FA441E">
              <w:rPr>
                <w:lang w:val="kk-KZ"/>
              </w:rPr>
              <w:t xml:space="preserve">1) есепті жылдан кейінгі бірінші айдың </w:t>
            </w:r>
            <w:r w:rsidRPr="00FA441E">
              <w:rPr>
                <w:b/>
                <w:lang w:val="kk-KZ"/>
              </w:rPr>
              <w:t xml:space="preserve">он бесінші </w:t>
            </w:r>
            <w:r w:rsidRPr="00BF14DF">
              <w:rPr>
                <w:lang w:val="kk-KZ"/>
              </w:rPr>
              <w:t>күнінен</w:t>
            </w:r>
            <w:r w:rsidRPr="00FA441E">
              <w:rPr>
                <w:lang w:val="kk-KZ"/>
              </w:rPr>
              <w:t xml:space="preserve"> кешіктірмей БЖЗҚ:</w:t>
            </w:r>
          </w:p>
          <w:p w14:paraId="51C99618" w14:textId="1BDA9F79" w:rsidR="009A5612" w:rsidRPr="00FA441E" w:rsidRDefault="009A5612" w:rsidP="009A5612">
            <w:pPr>
              <w:pStyle w:val="af0"/>
              <w:spacing w:before="0" w:beforeAutospacing="0" w:after="0" w:afterAutospacing="0"/>
              <w:ind w:firstLine="170"/>
              <w:jc w:val="both"/>
              <w:rPr>
                <w:lang w:val="kk-KZ"/>
              </w:rPr>
            </w:pPr>
            <w:r w:rsidRPr="00FA441E">
              <w:rPr>
                <w:lang w:val="kk-KZ"/>
              </w:rPr>
              <w:t xml:space="preserve">Ағымдағы жылдың бірінші айының </w:t>
            </w:r>
            <w:r w:rsidRPr="00BF14DF">
              <w:rPr>
                <w:lang w:val="kk-KZ"/>
              </w:rPr>
              <w:t>он бесінші</w:t>
            </w:r>
            <w:r w:rsidRPr="00FA441E">
              <w:rPr>
                <w:b/>
                <w:lang w:val="kk-KZ"/>
              </w:rPr>
              <w:t xml:space="preserve"> </w:t>
            </w:r>
            <w:r w:rsidRPr="00FA441E">
              <w:rPr>
                <w:lang w:val="kk-KZ"/>
              </w:rPr>
              <w:t xml:space="preserve">күні Астана қаласының уақыты бойынша сағат </w:t>
            </w:r>
            <w:r w:rsidRPr="00FA441E">
              <w:rPr>
                <w:b/>
                <w:lang w:val="kk-KZ"/>
              </w:rPr>
              <w:t>00:00-дегі</w:t>
            </w:r>
            <w:r w:rsidRPr="00FA441E">
              <w:rPr>
                <w:lang w:val="kk-KZ"/>
              </w:rPr>
              <w:t xml:space="preserve"> жағдай бойынша БЖЗҚ-ға ЖТ МДҚ-дан түскен өзгерістерді ескере отырып, есепті жылдың соңындағы (31 </w:t>
            </w:r>
            <w:r w:rsidRPr="00FA441E">
              <w:rPr>
                <w:b/>
                <w:lang w:val="kk-KZ"/>
              </w:rPr>
              <w:t>желтоқсан</w:t>
            </w:r>
            <w:r w:rsidRPr="00FA441E">
              <w:rPr>
                <w:lang w:val="kk-KZ"/>
              </w:rPr>
              <w:t>) жағдай бойынша осы Қағидалардың 9-тармағына сәйкес ЖТ МДҚ-дан алынған мәліметтердің негізінде БЖЗҚ ақпараттық жүйесінде нысаналы талаптарға қатысушылардың электрондық тізімін қалыптастырады;</w:t>
            </w:r>
          </w:p>
          <w:p w14:paraId="55E4316E" w14:textId="2C451471" w:rsidR="009A5612" w:rsidRPr="00FA441E" w:rsidRDefault="009A5612" w:rsidP="009A5612">
            <w:pPr>
              <w:pStyle w:val="af0"/>
              <w:spacing w:before="0" w:beforeAutospacing="0" w:after="0" w:afterAutospacing="0"/>
              <w:ind w:firstLine="170"/>
              <w:jc w:val="both"/>
              <w:rPr>
                <w:lang w:val="kk-KZ"/>
              </w:rPr>
            </w:pPr>
            <w:r w:rsidRPr="00FA441E">
              <w:rPr>
                <w:lang w:val="kk-KZ"/>
              </w:rPr>
              <w:t xml:space="preserve">верификациялауды жүргізу үшін </w:t>
            </w:r>
            <w:r w:rsidR="00BF14DF">
              <w:rPr>
                <w:lang w:val="kk-KZ"/>
              </w:rPr>
              <w:t>«</w:t>
            </w:r>
            <w:r w:rsidRPr="00FA441E">
              <w:rPr>
                <w:lang w:val="kk-KZ"/>
              </w:rPr>
              <w:t>электрондық үкімет</w:t>
            </w:r>
            <w:r w:rsidR="00BF14DF">
              <w:rPr>
                <w:lang w:val="kk-KZ"/>
              </w:rPr>
              <w:t>»</w:t>
            </w:r>
            <w:r w:rsidRPr="00FA441E">
              <w:rPr>
                <w:lang w:val="kk-KZ"/>
              </w:rPr>
              <w:t xml:space="preserve"> ақпараттық-коммуникациялық инфрақұрылымының </w:t>
            </w:r>
            <w:r w:rsidRPr="00FA441E">
              <w:rPr>
                <w:lang w:val="kk-KZ"/>
              </w:rPr>
              <w:lastRenderedPageBreak/>
              <w:t>операторына нысаналы талаптарға қатысушылардың электрондық тізімін жібереді</w:t>
            </w:r>
            <w:r w:rsidRPr="00CA10BB">
              <w:rPr>
                <w:b/>
                <w:bCs/>
                <w:lang w:val="kk-KZ"/>
              </w:rPr>
              <w:t>;</w:t>
            </w:r>
          </w:p>
          <w:p w14:paraId="502DEB6F" w14:textId="135710ED" w:rsidR="00BF41D5" w:rsidRPr="00FA441E" w:rsidRDefault="009A5612" w:rsidP="00703B84">
            <w:pPr>
              <w:pStyle w:val="af0"/>
              <w:spacing w:before="0" w:beforeAutospacing="0" w:after="0" w:afterAutospacing="0"/>
              <w:ind w:firstLine="170"/>
              <w:jc w:val="both"/>
              <w:rPr>
                <w:lang w:val="kk-KZ"/>
              </w:rPr>
            </w:pPr>
            <w:r w:rsidRPr="00FA441E">
              <w:rPr>
                <w:lang w:val="kk-KZ"/>
              </w:rPr>
              <w:t xml:space="preserve">2) БЖЗҚ-дан электрондық тізімді алған күннен бастап </w:t>
            </w:r>
            <w:r w:rsidRPr="00FA441E">
              <w:rPr>
                <w:b/>
                <w:lang w:val="kk-KZ"/>
              </w:rPr>
              <w:t>екі</w:t>
            </w:r>
            <w:r w:rsidRPr="00FA441E">
              <w:rPr>
                <w:lang w:val="kk-KZ"/>
              </w:rPr>
              <w:t xml:space="preserve"> жұмыс күнінен кешіктірмей </w:t>
            </w:r>
            <w:r w:rsidR="00703B84">
              <w:rPr>
                <w:lang w:val="kk-KZ"/>
              </w:rPr>
              <w:t>«</w:t>
            </w:r>
            <w:r w:rsidRPr="00FA441E">
              <w:rPr>
                <w:lang w:val="kk-KZ"/>
              </w:rPr>
              <w:t>электрондық үкімет</w:t>
            </w:r>
            <w:r w:rsidR="00703B84">
              <w:rPr>
                <w:lang w:val="kk-KZ"/>
              </w:rPr>
              <w:t>»</w:t>
            </w:r>
            <w:r w:rsidRPr="00FA441E">
              <w:rPr>
                <w:lang w:val="kk-KZ"/>
              </w:rPr>
              <w:t xml:space="preserve"> ақпараттық-коммуникациялық инфрақұрылымының операторы осы Қағидаларға 2-қосымшаға сәйкес нысан бойынша нысаналы талаптарға қатысушылардың қалыптастырылған тізімінің дұрыстығын растайды.</w:t>
            </w:r>
          </w:p>
        </w:tc>
        <w:tc>
          <w:tcPr>
            <w:tcW w:w="4961" w:type="dxa"/>
            <w:tcBorders>
              <w:top w:val="single" w:sz="4" w:space="0" w:color="000000"/>
              <w:left w:val="single" w:sz="4" w:space="0" w:color="000000"/>
              <w:bottom w:val="single" w:sz="4" w:space="0" w:color="000000"/>
              <w:right w:val="single" w:sz="4" w:space="0" w:color="000000"/>
            </w:tcBorders>
          </w:tcPr>
          <w:p w14:paraId="492EBF72" w14:textId="77777777" w:rsidR="00703B84" w:rsidRPr="00FA441E" w:rsidRDefault="00703B84" w:rsidP="00703B84">
            <w:pPr>
              <w:pStyle w:val="af0"/>
              <w:spacing w:before="0" w:beforeAutospacing="0" w:after="0" w:afterAutospacing="0"/>
              <w:ind w:firstLine="170"/>
              <w:jc w:val="both"/>
              <w:rPr>
                <w:lang w:val="kk-KZ"/>
              </w:rPr>
            </w:pPr>
            <w:r w:rsidRPr="00FA441E">
              <w:rPr>
                <w:lang w:val="kk-KZ"/>
              </w:rPr>
              <w:lastRenderedPageBreak/>
              <w:t>10. Жыл сайын:</w:t>
            </w:r>
          </w:p>
          <w:p w14:paraId="21735C39" w14:textId="10373F88" w:rsidR="00703B84" w:rsidRPr="00FA441E" w:rsidRDefault="00703B84" w:rsidP="00703B84">
            <w:pPr>
              <w:pStyle w:val="af0"/>
              <w:spacing w:before="0" w:beforeAutospacing="0" w:after="0" w:afterAutospacing="0"/>
              <w:ind w:firstLine="170"/>
              <w:jc w:val="both"/>
              <w:rPr>
                <w:lang w:val="kk-KZ"/>
              </w:rPr>
            </w:pPr>
            <w:r w:rsidRPr="00FA441E">
              <w:rPr>
                <w:lang w:val="kk-KZ"/>
              </w:rPr>
              <w:t xml:space="preserve">1) есепті жылдан кейінгі бірінші айдың </w:t>
            </w:r>
            <w:r w:rsidR="00BF14DF" w:rsidRPr="00BF14DF">
              <w:rPr>
                <w:b/>
                <w:color w:val="000000"/>
                <w:lang w:val="kk-KZ"/>
              </w:rPr>
              <w:t xml:space="preserve">жиырмасыншы </w:t>
            </w:r>
            <w:r w:rsidRPr="00BF14DF">
              <w:rPr>
                <w:color w:val="000000"/>
                <w:lang w:val="kk-KZ"/>
              </w:rPr>
              <w:t>күні</w:t>
            </w:r>
            <w:r w:rsidR="0040287E" w:rsidRPr="00BF14DF">
              <w:rPr>
                <w:color w:val="000000"/>
                <w:lang w:val="kk-KZ"/>
              </w:rPr>
              <w:t>нен</w:t>
            </w:r>
            <w:r w:rsidRPr="00FA441E">
              <w:rPr>
                <w:lang w:val="kk-KZ"/>
              </w:rPr>
              <w:t xml:space="preserve"> кешіктірмей БЖЗҚ:</w:t>
            </w:r>
          </w:p>
          <w:p w14:paraId="61A5A815" w14:textId="3AD43DED" w:rsidR="00703B84" w:rsidRPr="00FA441E" w:rsidRDefault="00703B84" w:rsidP="00703B84">
            <w:pPr>
              <w:pStyle w:val="af0"/>
              <w:spacing w:before="0" w:beforeAutospacing="0" w:after="0" w:afterAutospacing="0"/>
              <w:ind w:firstLine="170"/>
              <w:jc w:val="both"/>
              <w:rPr>
                <w:lang w:val="kk-KZ"/>
              </w:rPr>
            </w:pPr>
            <w:r w:rsidRPr="00FA441E">
              <w:rPr>
                <w:lang w:val="kk-KZ"/>
              </w:rPr>
              <w:t xml:space="preserve">Ағымдағы жылдың бірінші айының </w:t>
            </w:r>
            <w:r w:rsidR="00BF14DF" w:rsidRPr="00BF14DF">
              <w:rPr>
                <w:lang w:val="kk-KZ"/>
              </w:rPr>
              <w:t xml:space="preserve">он бесінші </w:t>
            </w:r>
            <w:r w:rsidRPr="00BF14DF">
              <w:rPr>
                <w:lang w:val="kk-KZ"/>
              </w:rPr>
              <w:t>күні Астана қаласының уақыты бойынша сағат</w:t>
            </w:r>
            <w:r w:rsidRPr="00FA441E">
              <w:rPr>
                <w:lang w:val="kk-KZ"/>
              </w:rPr>
              <w:t xml:space="preserve"> </w:t>
            </w:r>
            <w:r w:rsidRPr="00703B84">
              <w:rPr>
                <w:b/>
                <w:color w:val="000000"/>
                <w:lang w:val="kk-KZ"/>
              </w:rPr>
              <w:t>23:59:59</w:t>
            </w:r>
            <w:r w:rsidRPr="00FA441E">
              <w:rPr>
                <w:lang w:val="kk-KZ"/>
              </w:rPr>
              <w:t xml:space="preserve"> жағдай бойынша БЖЗҚ-ға ЖТ МДҚ-дан түскен өзгерістерді ескере отырып, есепті жылдың соңындағы (</w:t>
            </w:r>
            <w:r w:rsidRPr="00872796">
              <w:rPr>
                <w:b/>
                <w:lang w:val="kk-KZ"/>
              </w:rPr>
              <w:t>31</w:t>
            </w:r>
            <w:r w:rsidRPr="00FA441E">
              <w:rPr>
                <w:lang w:val="kk-KZ"/>
              </w:rPr>
              <w:t xml:space="preserve"> </w:t>
            </w:r>
            <w:r w:rsidRPr="00FA441E">
              <w:rPr>
                <w:b/>
                <w:lang w:val="kk-KZ"/>
              </w:rPr>
              <w:t>желтоқсанды қоса алғанда</w:t>
            </w:r>
            <w:r w:rsidRPr="00FA441E">
              <w:rPr>
                <w:lang w:val="kk-KZ"/>
              </w:rPr>
              <w:t>) жағдай бойынша осы Қағидалардың 9-тармағына сәйкес ЖТ МДҚ-дан алынған мәліметтердің негізінде БЖЗҚ ақпараттық жүйесінде нысаналы талаптарға қатысушылардың электрондық тізімін қалыптастырады;</w:t>
            </w:r>
          </w:p>
          <w:p w14:paraId="1501086F" w14:textId="77777777" w:rsidR="00CA10BB" w:rsidRPr="00CA10BB" w:rsidRDefault="00703B84" w:rsidP="00703B84">
            <w:pPr>
              <w:pStyle w:val="af0"/>
              <w:spacing w:before="0" w:beforeAutospacing="0" w:after="0" w:afterAutospacing="0"/>
              <w:ind w:firstLine="170"/>
              <w:jc w:val="both"/>
              <w:rPr>
                <w:b/>
                <w:bCs/>
                <w:lang w:val="kk-KZ"/>
              </w:rPr>
            </w:pPr>
            <w:r w:rsidRPr="00FA441E">
              <w:rPr>
                <w:lang w:val="kk-KZ"/>
              </w:rPr>
              <w:t xml:space="preserve">верификациялауды жүргізу үшін </w:t>
            </w:r>
            <w:r w:rsidR="00BF14DF">
              <w:rPr>
                <w:lang w:val="kk-KZ"/>
              </w:rPr>
              <w:t>«</w:t>
            </w:r>
            <w:r w:rsidRPr="00FA441E">
              <w:rPr>
                <w:lang w:val="kk-KZ"/>
              </w:rPr>
              <w:t>электрондық үкімет</w:t>
            </w:r>
            <w:r w:rsidR="00BF14DF">
              <w:rPr>
                <w:lang w:val="kk-KZ"/>
              </w:rPr>
              <w:t>»</w:t>
            </w:r>
            <w:r w:rsidRPr="00FA441E">
              <w:rPr>
                <w:lang w:val="kk-KZ"/>
              </w:rPr>
              <w:t xml:space="preserve"> ақпараттық-коммуникациялық инфрақұрылымының операторына нысаналы талаптарға </w:t>
            </w:r>
            <w:r w:rsidRPr="00FA441E">
              <w:rPr>
                <w:lang w:val="kk-KZ"/>
              </w:rPr>
              <w:lastRenderedPageBreak/>
              <w:t>қатысушылардың электрондық тізімін жібереді</w:t>
            </w:r>
            <w:r w:rsidR="00CA10BB" w:rsidRPr="00CA10BB">
              <w:rPr>
                <w:b/>
                <w:bCs/>
                <w:lang w:val="kk-KZ"/>
              </w:rPr>
              <w:t>.</w:t>
            </w:r>
          </w:p>
          <w:p w14:paraId="2B2E225E" w14:textId="250E15CB" w:rsidR="00703B84" w:rsidRPr="00CA10BB" w:rsidRDefault="00CA10BB" w:rsidP="00703B84">
            <w:pPr>
              <w:pStyle w:val="af0"/>
              <w:spacing w:before="0" w:beforeAutospacing="0" w:after="0" w:afterAutospacing="0"/>
              <w:ind w:firstLine="170"/>
              <w:jc w:val="both"/>
              <w:rPr>
                <w:b/>
                <w:bCs/>
                <w:lang w:val="kk-KZ"/>
              </w:rPr>
            </w:pPr>
            <w:r w:rsidRPr="00CA10BB">
              <w:rPr>
                <w:b/>
                <w:bCs/>
                <w:lang w:val="kk-KZ"/>
              </w:rPr>
              <w:t>Егер соңғы күн жұмыс істемейтін күнге келсе, онда одан кейінгі бірінші жұмыс күні мерзімнің аяқталу күні болып есептеледі</w:t>
            </w:r>
            <w:r w:rsidR="00703B84" w:rsidRPr="00CA10BB">
              <w:rPr>
                <w:b/>
                <w:bCs/>
                <w:lang w:val="kk-KZ"/>
              </w:rPr>
              <w:t>;</w:t>
            </w:r>
          </w:p>
          <w:p w14:paraId="0CADD6E5" w14:textId="08DF1551" w:rsidR="00BF41D5" w:rsidRPr="00746E3C" w:rsidRDefault="00703B84" w:rsidP="00703B84">
            <w:pPr>
              <w:ind w:firstLine="169"/>
              <w:jc w:val="both"/>
              <w:rPr>
                <w:rFonts w:ascii="Times New Roman" w:hAnsi="Times New Roman" w:cs="Times New Roman"/>
                <w:color w:val="000000"/>
                <w:sz w:val="24"/>
                <w:szCs w:val="24"/>
                <w:lang w:val="kk-KZ"/>
              </w:rPr>
            </w:pPr>
            <w:r w:rsidRPr="00FA441E">
              <w:rPr>
                <w:rFonts w:ascii="Times New Roman" w:hAnsi="Times New Roman" w:cs="Times New Roman"/>
                <w:sz w:val="24"/>
                <w:szCs w:val="24"/>
                <w:lang w:val="kk-KZ"/>
              </w:rPr>
              <w:t xml:space="preserve">2) БЖЗҚ-дан электрондық тізімді алған күннен бастап </w:t>
            </w:r>
            <w:r w:rsidRPr="00703B84">
              <w:rPr>
                <w:rFonts w:ascii="Times New Roman" w:hAnsi="Times New Roman" w:cs="Times New Roman"/>
                <w:b/>
                <w:sz w:val="24"/>
                <w:szCs w:val="24"/>
                <w:lang w:val="kk-KZ"/>
              </w:rPr>
              <w:t>үш</w:t>
            </w:r>
            <w:r w:rsidRPr="00FA441E">
              <w:rPr>
                <w:rFonts w:ascii="Times New Roman" w:hAnsi="Times New Roman" w:cs="Times New Roman"/>
                <w:sz w:val="24"/>
                <w:szCs w:val="24"/>
                <w:lang w:val="kk-KZ"/>
              </w:rPr>
              <w:t xml:space="preserve"> жұмыс күнінен кешіктірмей </w:t>
            </w:r>
            <w:r>
              <w:rPr>
                <w:rFonts w:ascii="Times New Roman" w:hAnsi="Times New Roman" w:cs="Times New Roman"/>
                <w:sz w:val="24"/>
                <w:szCs w:val="24"/>
                <w:lang w:val="kk-KZ"/>
              </w:rPr>
              <w:t>«</w:t>
            </w:r>
            <w:r w:rsidRPr="00FA441E">
              <w:rPr>
                <w:rFonts w:ascii="Times New Roman" w:hAnsi="Times New Roman" w:cs="Times New Roman"/>
                <w:sz w:val="24"/>
                <w:szCs w:val="24"/>
                <w:lang w:val="kk-KZ"/>
              </w:rPr>
              <w:t>электрондық үкімет</w:t>
            </w:r>
            <w:r>
              <w:rPr>
                <w:rFonts w:ascii="Times New Roman" w:hAnsi="Times New Roman" w:cs="Times New Roman"/>
                <w:sz w:val="24"/>
                <w:szCs w:val="24"/>
                <w:lang w:val="kk-KZ"/>
              </w:rPr>
              <w:t>»</w:t>
            </w:r>
            <w:r w:rsidRPr="00FA441E">
              <w:rPr>
                <w:rFonts w:ascii="Times New Roman" w:hAnsi="Times New Roman" w:cs="Times New Roman"/>
                <w:sz w:val="24"/>
                <w:szCs w:val="24"/>
                <w:lang w:val="kk-KZ"/>
              </w:rPr>
              <w:t xml:space="preserve"> ақпараттық-коммуникациялық инфрақұрылымының операторы осы Қағидаларға 2-қосымшаға сәйкес нысан бойынша нысаналы талаптарға қатысушылардың қалыптастырылған тізімінің дұрыстығын растайды.</w:t>
            </w:r>
          </w:p>
        </w:tc>
        <w:tc>
          <w:tcPr>
            <w:tcW w:w="3544" w:type="dxa"/>
            <w:tcBorders>
              <w:top w:val="single" w:sz="4" w:space="0" w:color="000000"/>
              <w:left w:val="single" w:sz="4" w:space="0" w:color="000000"/>
              <w:bottom w:val="single" w:sz="4" w:space="0" w:color="000000"/>
              <w:right w:val="single" w:sz="4" w:space="0" w:color="000000"/>
            </w:tcBorders>
          </w:tcPr>
          <w:p w14:paraId="586E9501" w14:textId="7EB6F4A0" w:rsidR="00BF41D5" w:rsidRDefault="00703B84" w:rsidP="008F4F3E">
            <w:pPr>
              <w:ind w:firstLine="284"/>
              <w:jc w:val="both"/>
              <w:rPr>
                <w:rFonts w:ascii="Times New Roman" w:eastAsia="Times New Roman" w:hAnsi="Times New Roman" w:cs="Times New Roman"/>
                <w:color w:val="000000"/>
                <w:sz w:val="24"/>
                <w:szCs w:val="24"/>
                <w:lang w:val="kk-KZ"/>
              </w:rPr>
            </w:pPr>
            <w:r w:rsidRPr="009337D2">
              <w:rPr>
                <w:rFonts w:ascii="Times New Roman" w:eastAsia="Times New Roman" w:hAnsi="Times New Roman" w:cs="Times New Roman"/>
                <w:color w:val="000000"/>
                <w:sz w:val="24"/>
                <w:szCs w:val="24"/>
                <w:lang w:val="kk-KZ"/>
              </w:rPr>
              <w:lastRenderedPageBreak/>
              <w:t>БЖЗҚ тарапынан да, «электрондық үкімет» ақпараттық-коммуникациялық инфрақұрылым операторы тарапынан да нысаналы талаптарға қатысушылардың қалыптастырылған электрондық тізімін тексеру мерзімдерін ұлғайту және оның дұрыстығы мақсатында нақтылаушы редакция</w:t>
            </w:r>
            <w:r w:rsidR="00671A18">
              <w:rPr>
                <w:rFonts w:ascii="Times New Roman" w:eastAsia="Times New Roman" w:hAnsi="Times New Roman" w:cs="Times New Roman"/>
                <w:color w:val="000000"/>
                <w:sz w:val="24"/>
                <w:szCs w:val="24"/>
                <w:lang w:val="kk-KZ"/>
              </w:rPr>
              <w:t>.</w:t>
            </w:r>
          </w:p>
          <w:p w14:paraId="4BD39855" w14:textId="3A4651DF" w:rsidR="00671A18" w:rsidRPr="009337D2" w:rsidRDefault="00671A18" w:rsidP="008F4F3E">
            <w:pPr>
              <w:ind w:firstLine="284"/>
              <w:jc w:val="both"/>
              <w:rPr>
                <w:rFonts w:ascii="Times New Roman" w:eastAsia="Times New Roman" w:hAnsi="Times New Roman" w:cs="Times New Roman"/>
                <w:color w:val="000000"/>
                <w:sz w:val="24"/>
                <w:szCs w:val="24"/>
                <w:lang w:val="kk-KZ"/>
              </w:rPr>
            </w:pPr>
            <w:r w:rsidRPr="00671A18">
              <w:rPr>
                <w:rFonts w:ascii="Times New Roman" w:eastAsia="Times New Roman" w:hAnsi="Times New Roman" w:cs="Times New Roman"/>
                <w:color w:val="000000"/>
                <w:sz w:val="24"/>
                <w:szCs w:val="24"/>
                <w:lang w:val="kk-KZ"/>
              </w:rPr>
              <w:t>Соңғы күннің демалыс күндеріне келуіне байланысты демалыс күнінен кейінгі бірінші жұмыс күніне дейін мерзімді ұзарту мүмкіндігі туралы толықтыру енгізіледі.</w:t>
            </w:r>
            <w:bookmarkStart w:id="0" w:name="_GoBack"/>
            <w:bookmarkEnd w:id="0"/>
          </w:p>
          <w:p w14:paraId="5DE812A2" w14:textId="77777777" w:rsidR="00703B84" w:rsidRPr="009337D2" w:rsidRDefault="00703B84" w:rsidP="008F4F3E">
            <w:pPr>
              <w:ind w:firstLine="284"/>
              <w:jc w:val="both"/>
              <w:rPr>
                <w:rFonts w:ascii="Times New Roman" w:eastAsia="Times New Roman" w:hAnsi="Times New Roman" w:cs="Times New Roman"/>
                <w:color w:val="000000"/>
                <w:sz w:val="24"/>
                <w:szCs w:val="24"/>
                <w:lang w:val="kk-KZ"/>
              </w:rPr>
            </w:pPr>
          </w:p>
          <w:p w14:paraId="0419D34E" w14:textId="5E0BF0EC" w:rsidR="00703B84" w:rsidRPr="009337D2" w:rsidRDefault="00703B84" w:rsidP="008F4F3E">
            <w:pPr>
              <w:ind w:firstLine="284"/>
              <w:jc w:val="both"/>
              <w:rPr>
                <w:rFonts w:ascii="Times New Roman" w:eastAsia="Times New Roman" w:hAnsi="Times New Roman" w:cs="Times New Roman"/>
                <w:color w:val="000000"/>
                <w:sz w:val="24"/>
                <w:szCs w:val="24"/>
                <w:lang w:val="kk-KZ"/>
              </w:rPr>
            </w:pPr>
          </w:p>
        </w:tc>
      </w:tr>
      <w:tr w:rsidR="00BF41D5" w:rsidRPr="00671A18" w14:paraId="58E7A3FC" w14:textId="77777777" w:rsidTr="00872796">
        <w:trPr>
          <w:gridAfter w:val="1"/>
          <w:wAfter w:w="29" w:type="dxa"/>
        </w:trPr>
        <w:tc>
          <w:tcPr>
            <w:tcW w:w="704" w:type="dxa"/>
            <w:tcBorders>
              <w:top w:val="single" w:sz="4" w:space="0" w:color="000000"/>
              <w:left w:val="single" w:sz="4" w:space="0" w:color="000000"/>
              <w:bottom w:val="single" w:sz="4" w:space="0" w:color="000000"/>
              <w:right w:val="single" w:sz="4" w:space="0" w:color="000000"/>
            </w:tcBorders>
          </w:tcPr>
          <w:p w14:paraId="4DBB4848" w14:textId="77777777" w:rsidR="00BF41D5" w:rsidRPr="00746E3C" w:rsidRDefault="00BF41D5" w:rsidP="00BF41D5">
            <w:pPr>
              <w:pStyle w:val="a5"/>
              <w:numPr>
                <w:ilvl w:val="0"/>
                <w:numId w:val="10"/>
              </w:numPr>
              <w:ind w:left="357" w:hanging="357"/>
              <w:jc w:val="center"/>
              <w:rPr>
                <w:rFonts w:ascii="Times New Roman" w:eastAsia="Times New Roman" w:hAnsi="Times New Roman" w:cs="Times New Roman"/>
                <w:sz w:val="24"/>
                <w:szCs w:val="24"/>
                <w:lang w:val="kk-KZ"/>
              </w:rPr>
            </w:pPr>
          </w:p>
        </w:tc>
        <w:tc>
          <w:tcPr>
            <w:tcW w:w="1538" w:type="dxa"/>
            <w:tcBorders>
              <w:top w:val="single" w:sz="4" w:space="0" w:color="000000"/>
              <w:left w:val="single" w:sz="4" w:space="0" w:color="000000"/>
              <w:bottom w:val="single" w:sz="4" w:space="0" w:color="000000"/>
              <w:right w:val="single" w:sz="4" w:space="0" w:color="000000"/>
            </w:tcBorders>
          </w:tcPr>
          <w:p w14:paraId="24D0D284" w14:textId="293577B2" w:rsidR="00BF41D5" w:rsidRPr="00746E3C" w:rsidRDefault="009A5612" w:rsidP="00B72AA8">
            <w:pPr>
              <w:jc w:val="cente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11</w:t>
            </w:r>
            <w:r w:rsidRPr="00746E3C">
              <w:rPr>
                <w:rFonts w:ascii="Times New Roman" w:hAnsi="Times New Roman" w:cs="Times New Roman"/>
                <w:color w:val="000000"/>
                <w:sz w:val="24"/>
                <w:szCs w:val="24"/>
                <w:lang w:val="kk-KZ"/>
              </w:rPr>
              <w:t>-тармақ</w:t>
            </w:r>
          </w:p>
        </w:tc>
        <w:tc>
          <w:tcPr>
            <w:tcW w:w="4536" w:type="dxa"/>
            <w:tcBorders>
              <w:top w:val="single" w:sz="4" w:space="0" w:color="000000"/>
              <w:left w:val="single" w:sz="4" w:space="0" w:color="000000"/>
              <w:bottom w:val="single" w:sz="4" w:space="0" w:color="000000"/>
              <w:right w:val="single" w:sz="4" w:space="0" w:color="000000"/>
            </w:tcBorders>
          </w:tcPr>
          <w:p w14:paraId="29DA4A22" w14:textId="77777777" w:rsidR="009A5612" w:rsidRPr="00FA441E" w:rsidRDefault="009A5612" w:rsidP="009A5612">
            <w:pPr>
              <w:ind w:firstLine="165"/>
              <w:jc w:val="both"/>
              <w:rPr>
                <w:rFonts w:ascii="Times New Roman" w:eastAsia="Times New Roman" w:hAnsi="Times New Roman" w:cs="Times New Roman"/>
                <w:sz w:val="24"/>
                <w:szCs w:val="24"/>
                <w:lang w:val="kk-KZ"/>
              </w:rPr>
            </w:pPr>
            <w:r w:rsidRPr="00FA441E">
              <w:rPr>
                <w:rFonts w:ascii="Times New Roman" w:eastAsia="Times New Roman" w:hAnsi="Times New Roman" w:cs="Times New Roman"/>
                <w:sz w:val="24"/>
                <w:szCs w:val="24"/>
                <w:lang w:val="kk-KZ"/>
              </w:rPr>
              <w:t>11. Ағымдағы жылы есепке жазу үшін бір нысаналы талаптарға қатысушыға нысаналы талаптарды есептеу мынадай формула бойынша жүргізіледі:</w:t>
            </w:r>
          </w:p>
          <w:p w14:paraId="5080878A" w14:textId="6DF7E5BD" w:rsidR="009A5612" w:rsidRPr="009A5612" w:rsidRDefault="009A5612" w:rsidP="009A5612">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noProof/>
                <w:sz w:val="24"/>
                <w:szCs w:val="24"/>
              </w:rPr>
              <w:drawing>
                <wp:inline distT="0" distB="0" distL="0" distR="0" wp14:anchorId="551972AD" wp14:editId="73967448">
                  <wp:extent cx="1303655" cy="30734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3655" cy="307340"/>
                          </a:xfrm>
                          <a:prstGeom prst="rect">
                            <a:avLst/>
                          </a:prstGeom>
                          <a:noFill/>
                          <a:ln>
                            <a:noFill/>
                          </a:ln>
                        </pic:spPr>
                      </pic:pic>
                    </a:graphicData>
                  </a:graphic>
                </wp:inline>
              </w:drawing>
            </w:r>
          </w:p>
          <w:p w14:paraId="6DDC9B70" w14:textId="77777777" w:rsidR="009A5612" w:rsidRPr="009A5612" w:rsidRDefault="009A5612" w:rsidP="009A5612">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мұндағы:</w:t>
            </w:r>
          </w:p>
          <w:p w14:paraId="4343FD84" w14:textId="0FE002BD" w:rsidR="009A5612" w:rsidRPr="009A5612" w:rsidRDefault="009A5612" w:rsidP="009A5612">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Қ – осы Қағидалардың 9-тармағына сәйкес есептелген есепті жылдың соңындағы нысаналы талаптарға қатысушылардың жалпы саны;</w:t>
            </w:r>
          </w:p>
          <w:p w14:paraId="2261851A" w14:textId="7FA40320" w:rsidR="009A5612" w:rsidRPr="009A5612" w:rsidRDefault="009A5612" w:rsidP="009A5612">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НТ – мына:</w:t>
            </w:r>
          </w:p>
          <w:p w14:paraId="123BE940" w14:textId="4A2F9DFC" w:rsidR="009A5612" w:rsidRPr="009A5612" w:rsidRDefault="009A5612" w:rsidP="009A5612">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есепті жылы Қазақстан Республикасының азаматтығын жоғалтқан, Қазақстан Республикасының азаматтығынан шыққан;</w:t>
            </w:r>
          </w:p>
          <w:p w14:paraId="1F6FF593" w14:textId="006658F8" w:rsidR="009A5612" w:rsidRPr="009A5612" w:rsidRDefault="009A5612" w:rsidP="009A5612">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нысаналы талаптардың қатысушысы болуға құқығы бар не болған, бұрын есепке алынбаған;</w:t>
            </w:r>
          </w:p>
          <w:p w14:paraId="6EE126A5" w14:textId="372EDE5A" w:rsidR="007F332F" w:rsidRDefault="009A5612" w:rsidP="009A5612">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lastRenderedPageBreak/>
              <w:t>нысаналы талаптарға қатысушылар болуға құқығы жоқ, бұрын есепке алынған нысаналы талаптарға қатысушыларды нысаналы талаптардың сомасына</w:t>
            </w:r>
            <w:r w:rsidR="003447A8">
              <w:rPr>
                <w:rFonts w:ascii="Times New Roman" w:eastAsia="Times New Roman" w:hAnsi="Times New Roman" w:cs="Times New Roman"/>
                <w:sz w:val="24"/>
                <w:szCs w:val="24"/>
                <w:lang w:val="kk-KZ"/>
              </w:rPr>
              <w:t>,</w:t>
            </w:r>
            <w:r w:rsidRPr="009A5612">
              <w:rPr>
                <w:rFonts w:ascii="Times New Roman" w:eastAsia="Times New Roman" w:hAnsi="Times New Roman" w:cs="Times New Roman"/>
                <w:sz w:val="24"/>
                <w:szCs w:val="24"/>
              </w:rPr>
              <w:t xml:space="preserve"> </w:t>
            </w:r>
          </w:p>
          <w:p w14:paraId="252CBA28" w14:textId="3F9915AB" w:rsidR="009A5612" w:rsidRPr="009A5612" w:rsidRDefault="009A5612" w:rsidP="009A5612">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сондай-ақ есепті жылдағы НТСИК және есепті жылдың алдындағы күнтізбелік жылдағы НТС50%ОИК дөңгелектегеннен кейінгі қалдықтардың шамасына түзетуді ескере отырып, есепті жылдағы нысаналы талаптардың сомасы.</w:t>
            </w:r>
          </w:p>
          <w:p w14:paraId="3FEE5B63" w14:textId="19CAD789" w:rsidR="009A5612" w:rsidRPr="009A5612" w:rsidRDefault="009A5612" w:rsidP="009A5612">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НТ мәні мына формула бойынша есептеледі:</w:t>
            </w:r>
          </w:p>
          <w:p w14:paraId="3634AA0D" w14:textId="77777777" w:rsidR="009A5612" w:rsidRPr="009A5612" w:rsidRDefault="009A5612" w:rsidP="009A5612">
            <w:pPr>
              <w:ind w:firstLine="165"/>
              <w:jc w:val="both"/>
              <w:rPr>
                <w:rFonts w:ascii="Times New Roman" w:eastAsia="Times New Roman" w:hAnsi="Times New Roman" w:cs="Times New Roman"/>
                <w:sz w:val="24"/>
                <w:szCs w:val="24"/>
              </w:rPr>
            </w:pPr>
          </w:p>
          <w:p w14:paraId="1D6C7A55" w14:textId="6C492AE0" w:rsidR="009A5612" w:rsidRPr="009A5612" w:rsidRDefault="009A5612" w:rsidP="009A5612">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noProof/>
                <w:sz w:val="24"/>
                <w:szCs w:val="24"/>
              </w:rPr>
              <w:drawing>
                <wp:inline distT="0" distB="0" distL="0" distR="0" wp14:anchorId="4C5136FB" wp14:editId="240B9B15">
                  <wp:extent cx="1706245" cy="163830"/>
                  <wp:effectExtent l="0" t="0" r="8255" b="762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06245" cy="163830"/>
                          </a:xfrm>
                          <a:prstGeom prst="rect">
                            <a:avLst/>
                          </a:prstGeom>
                          <a:noFill/>
                          <a:ln>
                            <a:noFill/>
                          </a:ln>
                        </pic:spPr>
                      </pic:pic>
                    </a:graphicData>
                  </a:graphic>
                </wp:inline>
              </w:drawing>
            </w:r>
          </w:p>
          <w:p w14:paraId="659DDEE6" w14:textId="77777777" w:rsidR="009A5612" w:rsidRPr="009A5612" w:rsidRDefault="009A5612" w:rsidP="009A5612">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 мұндағы:</w:t>
            </w:r>
          </w:p>
          <w:p w14:paraId="747D1D74" w14:textId="5BC3A574" w:rsidR="009A5612" w:rsidRPr="009A5612" w:rsidRDefault="009A5612" w:rsidP="009A5612">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НТС50%ОИК – есепті жылдағы нысаналы талаптардың сомасы, оны есептеу Қағидалардың 5-тармағына сәйкес жүзеге асырылады;</w:t>
            </w:r>
          </w:p>
          <w:p w14:paraId="7EDFEDAA" w14:textId="77777777" w:rsidR="009A5612" w:rsidRPr="009A5612" w:rsidRDefault="009A5612" w:rsidP="009A5612">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 xml:space="preserve">      НТтүз – </w:t>
            </w:r>
            <w:r w:rsidRPr="00BF14DF">
              <w:rPr>
                <w:rFonts w:ascii="Times New Roman" w:eastAsia="Times New Roman" w:hAnsi="Times New Roman" w:cs="Times New Roman"/>
                <w:b/>
                <w:sz w:val="24"/>
                <w:szCs w:val="24"/>
              </w:rPr>
              <w:t>БЖЗҚ жүйесінде көрсетілетін және ағымдағы жылдан кейінгі жылы нысаналы талаптарға қатысушылар арасында бөлуге жататын</w:t>
            </w:r>
            <w:r w:rsidRPr="009A5612">
              <w:rPr>
                <w:rFonts w:ascii="Times New Roman" w:eastAsia="Times New Roman" w:hAnsi="Times New Roman" w:cs="Times New Roman"/>
                <w:sz w:val="24"/>
                <w:szCs w:val="24"/>
              </w:rPr>
              <w:t xml:space="preserve"> түзету сомасы. НТтүз мәні мынадай формула бойынша есептеледі:</w:t>
            </w:r>
          </w:p>
          <w:p w14:paraId="6D98DF64" w14:textId="758515A2" w:rsidR="009A5612" w:rsidRPr="009A5612" w:rsidRDefault="009A5612" w:rsidP="009A5612">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noProof/>
                <w:sz w:val="24"/>
                <w:szCs w:val="24"/>
              </w:rPr>
              <w:drawing>
                <wp:inline distT="0" distB="0" distL="0" distR="0" wp14:anchorId="62B716BF" wp14:editId="64AB1865">
                  <wp:extent cx="2374265" cy="147320"/>
                  <wp:effectExtent l="0" t="0" r="6985" b="508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74265" cy="147320"/>
                          </a:xfrm>
                          <a:prstGeom prst="rect">
                            <a:avLst/>
                          </a:prstGeom>
                          <a:noFill/>
                          <a:ln>
                            <a:noFill/>
                          </a:ln>
                        </pic:spPr>
                      </pic:pic>
                    </a:graphicData>
                  </a:graphic>
                </wp:inline>
              </w:drawing>
            </w:r>
          </w:p>
          <w:p w14:paraId="1CBEFE56" w14:textId="3102942E" w:rsidR="009A5612" w:rsidRDefault="009A5612" w:rsidP="009A5612">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мұндағы:</w:t>
            </w:r>
          </w:p>
          <w:p w14:paraId="662FD838" w14:textId="090A91B9" w:rsidR="009A5612" w:rsidRPr="009A5612" w:rsidRDefault="009A5612" w:rsidP="009A5612">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 xml:space="preserve">НТАЖҚ – есепті жылдың ішінде Қазақстан Республикасының азаматтығын жоғалту, Қазақстан Республикасының азаматтығынан шығу </w:t>
            </w:r>
            <w:r w:rsidRPr="009A5612">
              <w:rPr>
                <w:rFonts w:ascii="Times New Roman" w:eastAsia="Times New Roman" w:hAnsi="Times New Roman" w:cs="Times New Roman"/>
                <w:sz w:val="24"/>
                <w:szCs w:val="24"/>
              </w:rPr>
              <w:lastRenderedPageBreak/>
              <w:t>себебінен шығып қалған нысаналы талаптарға қатысушылардың нысаналы талаптарының жалпы сомасы осы нысаналы талаптарға қатысушылар бойынша мына формула бойынша есептеледі:</w:t>
            </w:r>
          </w:p>
          <w:p w14:paraId="5423DFE7" w14:textId="64E67DC4" w:rsidR="009A5612" w:rsidRPr="009A5612" w:rsidRDefault="009A5612" w:rsidP="009A5612">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noProof/>
                <w:sz w:val="24"/>
                <w:szCs w:val="24"/>
              </w:rPr>
              <w:drawing>
                <wp:inline distT="0" distB="0" distL="0" distR="0" wp14:anchorId="24F075E1" wp14:editId="014C64A3">
                  <wp:extent cx="2122998" cy="1968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28922" cy="197399"/>
                          </a:xfrm>
                          <a:prstGeom prst="rect">
                            <a:avLst/>
                          </a:prstGeom>
                          <a:noFill/>
                          <a:ln>
                            <a:noFill/>
                          </a:ln>
                        </pic:spPr>
                      </pic:pic>
                    </a:graphicData>
                  </a:graphic>
                </wp:inline>
              </w:drawing>
            </w:r>
          </w:p>
          <w:p w14:paraId="7F517F06" w14:textId="77777777" w:rsidR="009A5612" w:rsidRPr="009A5612" w:rsidRDefault="009A5612" w:rsidP="009A5612">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мұндағы:</w:t>
            </w:r>
          </w:p>
          <w:p w14:paraId="74830EC6" w14:textId="3C4E60EF" w:rsidR="009A5612" w:rsidRPr="009A5612" w:rsidRDefault="009A5612" w:rsidP="009A5612">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НТҚБҚ – есепті жылдың алдындағы күнтізбелік жылдың электрондық тізіміне нысаналы талаптарға қатысушылар болуға құқығы жоқ ретінде енгізілген нысаналы талаптарға қатысушылардың нысаналы талаптарының жалпы сомасы осы нысаналы талаптарға қатысушылар бойынша мына формула бойынша есептеледі:</w:t>
            </w:r>
          </w:p>
          <w:p w14:paraId="7C92ECE4" w14:textId="52BA1C0D" w:rsidR="009A5612" w:rsidRPr="009A5612" w:rsidRDefault="009A5612" w:rsidP="009A5612">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noProof/>
                <w:sz w:val="24"/>
                <w:szCs w:val="24"/>
              </w:rPr>
              <w:drawing>
                <wp:inline distT="0" distB="0" distL="0" distR="0" wp14:anchorId="37E70012" wp14:editId="3CFD0BCA">
                  <wp:extent cx="2374265" cy="247650"/>
                  <wp:effectExtent l="0" t="0" r="698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4265" cy="247650"/>
                          </a:xfrm>
                          <a:prstGeom prst="rect">
                            <a:avLst/>
                          </a:prstGeom>
                          <a:noFill/>
                          <a:ln>
                            <a:noFill/>
                          </a:ln>
                        </pic:spPr>
                      </pic:pic>
                    </a:graphicData>
                  </a:graphic>
                </wp:inline>
              </w:drawing>
            </w:r>
          </w:p>
          <w:p w14:paraId="2B96D2E0" w14:textId="77777777" w:rsidR="009A5612" w:rsidRPr="009A5612" w:rsidRDefault="009A5612" w:rsidP="009A5612">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мұндағы:</w:t>
            </w:r>
          </w:p>
          <w:p w14:paraId="5424B284" w14:textId="496A28DB" w:rsidR="009A5612" w:rsidRPr="009A5612" w:rsidRDefault="009A5612" w:rsidP="009A5612">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НТББҚ – есепті жылдың алдындағы күнтізбелік жылдың электрондық тізімінде болмаған нысаналы талаптарға қатысушылардың нысаналы талаптарының жалпы сомасы осы нысаналы талаптарға қатысушылар бойынша мына формула бойынша есептеледі:</w:t>
            </w:r>
          </w:p>
          <w:p w14:paraId="45928BFE" w14:textId="4CB47B24" w:rsidR="009A5612" w:rsidRPr="009A5612" w:rsidRDefault="009A5612" w:rsidP="009A5612">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noProof/>
                <w:sz w:val="24"/>
                <w:szCs w:val="24"/>
              </w:rPr>
              <w:drawing>
                <wp:inline distT="0" distB="0" distL="0" distR="0" wp14:anchorId="33FA8962" wp14:editId="0573F617">
                  <wp:extent cx="2313305" cy="57975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13305" cy="579755"/>
                          </a:xfrm>
                          <a:prstGeom prst="rect">
                            <a:avLst/>
                          </a:prstGeom>
                          <a:noFill/>
                          <a:ln>
                            <a:noFill/>
                          </a:ln>
                        </pic:spPr>
                      </pic:pic>
                    </a:graphicData>
                  </a:graphic>
                </wp:inline>
              </w:drawing>
            </w:r>
          </w:p>
          <w:p w14:paraId="12F71852" w14:textId="27C857F6" w:rsidR="009A5612" w:rsidRPr="009A5612" w:rsidRDefault="009A5612" w:rsidP="009A5612">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lastRenderedPageBreak/>
              <w:t xml:space="preserve">Есепті жылдың алдындағы күнтізбелік жылдың электрондық тізімінде болмаған әрбір нысаналы талаптарға қатысушы үшін осы нысаналы талаптарға қатысушы нысаналы талаптарға қатысушы ретінде ескерілетін күнтізбелік жыл (бұдан әрі – кіру жылы) айқындалады. Осы нысаналы талаптарға қатысушы үшін </w:t>
            </w:r>
          </w:p>
          <w:p w14:paraId="2C6CB44B" w14:textId="0A50CDBC" w:rsidR="009A5612" w:rsidRPr="009A5612" w:rsidRDefault="009A5612" w:rsidP="009A5612">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noProof/>
                <w:sz w:val="24"/>
                <w:szCs w:val="24"/>
              </w:rPr>
              <w:drawing>
                <wp:inline distT="0" distB="0" distL="0" distR="0" wp14:anchorId="2D753C16" wp14:editId="2390EFEB">
                  <wp:extent cx="791845" cy="218440"/>
                  <wp:effectExtent l="0" t="0" r="825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91845" cy="218440"/>
                          </a:xfrm>
                          <a:prstGeom prst="rect">
                            <a:avLst/>
                          </a:prstGeom>
                          <a:noFill/>
                          <a:ln>
                            <a:noFill/>
                          </a:ln>
                        </pic:spPr>
                      </pic:pic>
                    </a:graphicData>
                  </a:graphic>
                </wp:inline>
              </w:drawing>
            </w:r>
          </w:p>
          <w:p w14:paraId="614D650E" w14:textId="77777777" w:rsidR="009A5612" w:rsidRPr="009A5612" w:rsidRDefault="009A5612" w:rsidP="009A5612">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 xml:space="preserve">мәні көрсетілген кіру жылы нысаналы талаптарға қатысушылар ретінде есепке алынған нысаналы талаптарға қатысушылардың </w:t>
            </w:r>
          </w:p>
          <w:p w14:paraId="712AB2AF" w14:textId="2B8B54FC" w:rsidR="009A5612" w:rsidRPr="009A5612" w:rsidRDefault="009A5612" w:rsidP="009A5612">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noProof/>
                <w:sz w:val="24"/>
                <w:szCs w:val="24"/>
              </w:rPr>
              <w:drawing>
                <wp:inline distT="0" distB="0" distL="0" distR="0" wp14:anchorId="058ED669" wp14:editId="207109A2">
                  <wp:extent cx="770890" cy="170815"/>
                  <wp:effectExtent l="0" t="0" r="0" b="63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70890" cy="170815"/>
                          </a:xfrm>
                          <a:prstGeom prst="rect">
                            <a:avLst/>
                          </a:prstGeom>
                          <a:noFill/>
                          <a:ln>
                            <a:noFill/>
                          </a:ln>
                        </pic:spPr>
                      </pic:pic>
                    </a:graphicData>
                  </a:graphic>
                </wp:inline>
              </w:drawing>
            </w:r>
          </w:p>
          <w:p w14:paraId="0E15D34C" w14:textId="77777777" w:rsidR="009A5612" w:rsidRPr="009A5612" w:rsidRDefault="009A5612" w:rsidP="009A5612">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мәніне тең деп қабылданады.</w:t>
            </w:r>
          </w:p>
          <w:p w14:paraId="7657B77D" w14:textId="6F88E5FD" w:rsidR="009A5612" w:rsidRPr="009A5612" w:rsidRDefault="009A5612" w:rsidP="009A5612">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 xml:space="preserve">Есептi жылдың алдындағы жыл басталғанға дейiн қайтыс болған, не соттың заңды күшiне енген шешiмiмен қайтыс болды деп жарияланған, не есептi жыл басталғанға дейiн он сегiз жасқа толған нысаналы талаптарға қатысушылар үшiн кiру жылы, сондай-ақ осы нысаналы талаптарға қатысушы нысаналы талаптарға қатысушы болуын тоқтататын күнтiзбелiк жыл (бұдан әрi – шығу жылы) айқындалады. Мұндай нысаналы талаптарға қатысушы үшін нысаналы талаптардың шамасы кіру жылы нысаналы талаптарға қатысушылар ретінде ескерілген нысаналы талаптарға қатысушылар үшін шығу жылындағы </w:t>
            </w:r>
            <w:r w:rsidRPr="009A5612">
              <w:rPr>
                <w:rFonts w:ascii="Times New Roman" w:eastAsia="Times New Roman" w:hAnsi="Times New Roman" w:cs="Times New Roman"/>
                <w:sz w:val="24"/>
                <w:szCs w:val="24"/>
              </w:rPr>
              <w:lastRenderedPageBreak/>
              <w:t>нысаналы талаптардың мәніне тең деп қабылданады.</w:t>
            </w:r>
          </w:p>
          <w:p w14:paraId="7A28DC0E" w14:textId="01823A0C" w:rsidR="00BF41D5" w:rsidRPr="006E4948" w:rsidRDefault="009A5612" w:rsidP="006E4948">
            <w:pPr>
              <w:ind w:firstLine="165"/>
              <w:jc w:val="both"/>
              <w:rPr>
                <w:b/>
                <w:lang w:val="kk-KZ"/>
              </w:rPr>
            </w:pPr>
            <w:r w:rsidRPr="006E4948">
              <w:rPr>
                <w:rFonts w:ascii="Times New Roman" w:eastAsia="Times New Roman" w:hAnsi="Times New Roman" w:cs="Times New Roman"/>
                <w:b/>
                <w:sz w:val="24"/>
                <w:szCs w:val="24"/>
              </w:rPr>
              <w:t xml:space="preserve">ҚЖМДК – бір нысаналы талаптарға қатысушыға есепті жылдың нысаналы талаптарының сомасы </w:t>
            </w:r>
            <w:r w:rsidRPr="006E4948">
              <w:rPr>
                <w:rFonts w:ascii="Times New Roman" w:eastAsia="Times New Roman" w:hAnsi="Times New Roman" w:cs="Times New Roman"/>
                <w:b/>
                <w:noProof/>
                <w:sz w:val="24"/>
                <w:szCs w:val="24"/>
              </w:rPr>
              <w:drawing>
                <wp:inline distT="0" distB="0" distL="0" distR="0" wp14:anchorId="53C43962" wp14:editId="73D64580">
                  <wp:extent cx="934720" cy="19812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34720" cy="198120"/>
                          </a:xfrm>
                          <a:prstGeom prst="rect">
                            <a:avLst/>
                          </a:prstGeom>
                          <a:noFill/>
                          <a:ln>
                            <a:noFill/>
                          </a:ln>
                        </pic:spPr>
                      </pic:pic>
                    </a:graphicData>
                  </a:graphic>
                </wp:inline>
              </w:drawing>
            </w:r>
            <w:r w:rsidR="006E4948" w:rsidRPr="006E4948">
              <w:rPr>
                <w:rFonts w:ascii="Times New Roman" w:eastAsia="Times New Roman" w:hAnsi="Times New Roman" w:cs="Times New Roman"/>
                <w:b/>
                <w:sz w:val="24"/>
                <w:szCs w:val="24"/>
                <w:lang w:val="kk-KZ"/>
              </w:rPr>
              <w:t xml:space="preserve"> </w:t>
            </w:r>
            <w:r w:rsidRPr="006E4948">
              <w:rPr>
                <w:rFonts w:ascii="Times New Roman" w:hAnsi="Times New Roman" w:cs="Times New Roman"/>
                <w:b/>
                <w:sz w:val="24"/>
                <w:szCs w:val="24"/>
              </w:rPr>
              <w:t>мен барлық нысаналы талаптарға қатысушылар бойынша бір нысаналы талаптарға қатысушыға арналған нысаналы талаптардың есепті жылдың алдындағы (НТСалдыңғы*ЖК) жылдың соңындағы сомасына есепке жазылған инвестициялық кіріс сомасын дөңгелектегеннен кейінгі қалдықтардың жиынтық мөлшері.</w:t>
            </w:r>
          </w:p>
        </w:tc>
        <w:tc>
          <w:tcPr>
            <w:tcW w:w="4961" w:type="dxa"/>
            <w:tcBorders>
              <w:top w:val="single" w:sz="4" w:space="0" w:color="000000"/>
              <w:left w:val="single" w:sz="4" w:space="0" w:color="000000"/>
              <w:bottom w:val="single" w:sz="4" w:space="0" w:color="000000"/>
              <w:right w:val="single" w:sz="4" w:space="0" w:color="000000"/>
            </w:tcBorders>
          </w:tcPr>
          <w:p w14:paraId="5023DC47" w14:textId="77777777" w:rsidR="00B821E9" w:rsidRPr="00FA441E" w:rsidRDefault="00B821E9" w:rsidP="00B821E9">
            <w:pPr>
              <w:ind w:firstLine="165"/>
              <w:jc w:val="both"/>
              <w:rPr>
                <w:rFonts w:ascii="Times New Roman" w:eastAsia="Times New Roman" w:hAnsi="Times New Roman" w:cs="Times New Roman"/>
                <w:sz w:val="24"/>
                <w:szCs w:val="24"/>
                <w:lang w:val="kk-KZ"/>
              </w:rPr>
            </w:pPr>
            <w:r w:rsidRPr="00FA441E">
              <w:rPr>
                <w:rFonts w:ascii="Times New Roman" w:eastAsia="Times New Roman" w:hAnsi="Times New Roman" w:cs="Times New Roman"/>
                <w:sz w:val="24"/>
                <w:szCs w:val="24"/>
                <w:lang w:val="kk-KZ"/>
              </w:rPr>
              <w:lastRenderedPageBreak/>
              <w:t>11. Ағымдағы жылы есепке жазу үшін бір нысаналы талаптарға қатысушыға нысаналы талаптарды есептеу мынадай формула бойынша жүргізіледі:</w:t>
            </w:r>
          </w:p>
          <w:p w14:paraId="792299C5" w14:textId="77777777" w:rsidR="00B821E9" w:rsidRPr="009A5612" w:rsidRDefault="00B821E9" w:rsidP="00B821E9">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noProof/>
                <w:sz w:val="24"/>
                <w:szCs w:val="24"/>
              </w:rPr>
              <w:drawing>
                <wp:inline distT="0" distB="0" distL="0" distR="0" wp14:anchorId="5B421A8A" wp14:editId="120108A9">
                  <wp:extent cx="1303655" cy="30734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3655" cy="307340"/>
                          </a:xfrm>
                          <a:prstGeom prst="rect">
                            <a:avLst/>
                          </a:prstGeom>
                          <a:noFill/>
                          <a:ln>
                            <a:noFill/>
                          </a:ln>
                        </pic:spPr>
                      </pic:pic>
                    </a:graphicData>
                  </a:graphic>
                </wp:inline>
              </w:drawing>
            </w:r>
          </w:p>
          <w:p w14:paraId="3F7215E6" w14:textId="77777777" w:rsidR="00B821E9" w:rsidRPr="009A5612" w:rsidRDefault="00B821E9" w:rsidP="00B821E9">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мұндағы:</w:t>
            </w:r>
          </w:p>
          <w:p w14:paraId="16BEF1CC" w14:textId="13036876" w:rsidR="00B821E9" w:rsidRPr="009A5612" w:rsidRDefault="00B821E9" w:rsidP="00B821E9">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Қ – осы Қағидалардың 9-тармағына сәйкес есептелген есепті жылдың соңындағы нысаналы талаптарға қатысушылардың жалпы саны;</w:t>
            </w:r>
          </w:p>
          <w:p w14:paraId="364EDF66" w14:textId="63D2BFC3" w:rsidR="00B821E9" w:rsidRPr="009A5612" w:rsidRDefault="00B821E9" w:rsidP="00B821E9">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НТ – мына:</w:t>
            </w:r>
          </w:p>
          <w:p w14:paraId="41F38430" w14:textId="77777777" w:rsidR="003447A8" w:rsidRPr="009A5612" w:rsidRDefault="003447A8" w:rsidP="003447A8">
            <w:pPr>
              <w:ind w:firstLine="165"/>
              <w:jc w:val="both"/>
              <w:rPr>
                <w:rFonts w:ascii="Times New Roman" w:eastAsia="Times New Roman" w:hAnsi="Times New Roman" w:cs="Times New Roman"/>
                <w:sz w:val="24"/>
                <w:szCs w:val="24"/>
              </w:rPr>
            </w:pPr>
            <w:bookmarkStart w:id="1" w:name="_Hlk208996488"/>
            <w:r w:rsidRPr="009A5612">
              <w:rPr>
                <w:rFonts w:ascii="Times New Roman" w:eastAsia="Times New Roman" w:hAnsi="Times New Roman" w:cs="Times New Roman"/>
                <w:sz w:val="24"/>
                <w:szCs w:val="24"/>
              </w:rPr>
              <w:t>есепті жылы Қазақстан Республикасының азаматтығын жоғалтқан, Қазақстан Республикасының азаматтығынан шыққан;</w:t>
            </w:r>
          </w:p>
          <w:p w14:paraId="362304D2" w14:textId="77777777" w:rsidR="003447A8" w:rsidRPr="009A5612" w:rsidRDefault="003447A8" w:rsidP="003447A8">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нысаналы талаптардың қатысушысы болуға құқығы бар не болған, бұрын есепке алынбаған;</w:t>
            </w:r>
          </w:p>
          <w:p w14:paraId="32C8E2E0" w14:textId="526C33C2" w:rsidR="0010525D" w:rsidRPr="0010525D" w:rsidRDefault="0010525D" w:rsidP="0010525D">
            <w:pPr>
              <w:ind w:firstLine="165"/>
              <w:jc w:val="both"/>
              <w:rPr>
                <w:rFonts w:ascii="Times New Roman" w:eastAsia="Times New Roman" w:hAnsi="Times New Roman" w:cs="Times New Roman"/>
                <w:sz w:val="24"/>
                <w:szCs w:val="24"/>
              </w:rPr>
            </w:pPr>
            <w:r w:rsidRPr="0010525D">
              <w:rPr>
                <w:rFonts w:ascii="Times New Roman" w:eastAsia="Times New Roman" w:hAnsi="Times New Roman" w:cs="Times New Roman"/>
                <w:sz w:val="24"/>
                <w:szCs w:val="24"/>
              </w:rPr>
              <w:lastRenderedPageBreak/>
              <w:t xml:space="preserve">нысаналы талаптарға қатысушылар болуға құқығы жоқ, бұрын есепке алынған нысаналы талаптарға қатысушылардың нысаналы талаптарының сомасына </w:t>
            </w:r>
            <w:r w:rsidRPr="0010525D">
              <w:rPr>
                <w:rFonts w:ascii="Times New Roman" w:eastAsia="Times New Roman" w:hAnsi="Times New Roman" w:cs="Times New Roman"/>
                <w:b/>
                <w:sz w:val="24"/>
                <w:szCs w:val="24"/>
              </w:rPr>
              <w:t>және нысаналы жинақтарды алушылардың нысаналы жинақтарын</w:t>
            </w:r>
            <w:r w:rsidRPr="0010525D">
              <w:rPr>
                <w:rFonts w:ascii="Times New Roman" w:eastAsia="Times New Roman" w:hAnsi="Times New Roman" w:cs="Times New Roman"/>
                <w:b/>
                <w:sz w:val="24"/>
                <w:szCs w:val="24"/>
                <w:lang w:val="kk-KZ"/>
              </w:rPr>
              <w:t>ың</w:t>
            </w:r>
            <w:r w:rsidRPr="0010525D">
              <w:rPr>
                <w:rFonts w:ascii="Times New Roman" w:eastAsia="Times New Roman" w:hAnsi="Times New Roman" w:cs="Times New Roman"/>
                <w:b/>
                <w:sz w:val="24"/>
                <w:szCs w:val="24"/>
              </w:rPr>
              <w:t xml:space="preserve"> сомасына</w:t>
            </w:r>
            <w:r w:rsidRPr="0010525D">
              <w:rPr>
                <w:rFonts w:ascii="Times New Roman" w:eastAsia="Times New Roman" w:hAnsi="Times New Roman" w:cs="Times New Roman"/>
                <w:sz w:val="24"/>
                <w:szCs w:val="24"/>
              </w:rPr>
              <w:t xml:space="preserve">, </w:t>
            </w:r>
          </w:p>
          <w:p w14:paraId="787CCEE4" w14:textId="5FB48B95" w:rsidR="003447A8" w:rsidRPr="003447A8" w:rsidRDefault="0010525D" w:rsidP="0010525D">
            <w:pPr>
              <w:ind w:firstLine="165"/>
              <w:jc w:val="both"/>
              <w:rPr>
                <w:rFonts w:ascii="Times New Roman" w:eastAsia="Times New Roman" w:hAnsi="Times New Roman" w:cs="Times New Roman"/>
                <w:sz w:val="24"/>
                <w:szCs w:val="24"/>
              </w:rPr>
            </w:pPr>
            <w:r w:rsidRPr="0010525D">
              <w:rPr>
                <w:rFonts w:ascii="Times New Roman" w:eastAsia="Times New Roman" w:hAnsi="Times New Roman" w:cs="Times New Roman"/>
                <w:sz w:val="24"/>
                <w:szCs w:val="24"/>
              </w:rPr>
              <w:t>сондай-ақ НТСИК және есепті жылдың алдындағы күнтізбелік жылдағы НТС</w:t>
            </w:r>
            <w:r w:rsidRPr="001B0B6F">
              <w:rPr>
                <w:rFonts w:ascii="Times New Roman" w:eastAsia="Times New Roman" w:hAnsi="Times New Roman" w:cs="Times New Roman"/>
                <w:sz w:val="24"/>
                <w:szCs w:val="24"/>
                <w:vertAlign w:val="superscript"/>
              </w:rPr>
              <w:t>50%ОИК</w:t>
            </w:r>
            <w:r w:rsidRPr="0010525D">
              <w:rPr>
                <w:rFonts w:ascii="Times New Roman" w:eastAsia="Times New Roman" w:hAnsi="Times New Roman" w:cs="Times New Roman"/>
                <w:sz w:val="24"/>
                <w:szCs w:val="24"/>
              </w:rPr>
              <w:t xml:space="preserve"> дөңгелектегеннен кейінгі қалдықтардың шамасына түзетуді ескере отырып, есепті жылдағы нысаналы талаптардың және есепті жылдың алдындағы жылдың соңындағы жағдай бойынша нысаналы талаптар сомасына есептелген инвестициялық кіріс сомасы</w:t>
            </w:r>
            <w:r w:rsidR="003447A8" w:rsidRPr="00872796">
              <w:rPr>
                <w:rFonts w:ascii="Times New Roman" w:hAnsi="Times New Roman" w:cs="Times New Roman"/>
                <w:color w:val="000000"/>
                <w:sz w:val="24"/>
                <w:szCs w:val="24"/>
              </w:rPr>
              <w:t>.</w:t>
            </w:r>
          </w:p>
          <w:bookmarkEnd w:id="1"/>
          <w:p w14:paraId="20056A5F" w14:textId="522E01BE" w:rsidR="00B821E9" w:rsidRPr="00B821E9" w:rsidRDefault="00671A18" w:rsidP="00B821E9">
            <w:pPr>
              <w:ind w:firstLine="165"/>
              <w:jc w:val="both"/>
              <w:rPr>
                <w:rFonts w:ascii="Times New Roman" w:eastAsia="Times New Roman" w:hAnsi="Times New Roman" w:cs="Times New Roman"/>
                <w:b/>
                <w:sz w:val="24"/>
                <w:szCs w:val="24"/>
              </w:rPr>
            </w:pPr>
            <m:oMath>
              <m:sSup>
                <m:sSupPr>
                  <m:ctrlPr>
                    <w:rPr>
                      <w:rFonts w:ascii="Cambria Math" w:hAnsi="Cambria Math"/>
                      <w:b/>
                      <w:i/>
                      <w:sz w:val="24"/>
                      <w:szCs w:val="24"/>
                    </w:rPr>
                  </m:ctrlPr>
                </m:sSupPr>
                <m:e>
                  <m:r>
                    <m:rPr>
                      <m:sty m:val="bi"/>
                    </m:rPr>
                    <w:rPr>
                      <w:rFonts w:ascii="Cambria Math" w:hAnsi="Cambria Math"/>
                      <w:sz w:val="24"/>
                      <w:szCs w:val="24"/>
                      <w:lang w:val="kk-KZ"/>
                    </w:rPr>
                    <m:t>НТС</m:t>
                  </m:r>
                </m:e>
                <m:sup>
                  <m:r>
                    <m:rPr>
                      <m:sty m:val="bi"/>
                    </m:rPr>
                    <w:rPr>
                      <w:rFonts w:ascii="Cambria Math" w:hAnsi="Cambria Math"/>
                      <w:sz w:val="24"/>
                      <w:szCs w:val="24"/>
                      <w:lang w:val="kk-KZ"/>
                    </w:rPr>
                    <m:t>50% ОИК</m:t>
                  </m:r>
                </m:sup>
              </m:sSup>
            </m:oMath>
            <w:r w:rsidR="00B821E9" w:rsidRPr="00B821E9">
              <w:rPr>
                <w:rFonts w:ascii="Times New Roman" w:eastAsia="Times New Roman" w:hAnsi="Times New Roman" w:cs="Times New Roman"/>
                <w:b/>
                <w:sz w:val="24"/>
                <w:szCs w:val="24"/>
              </w:rPr>
              <w:t xml:space="preserve"> </w:t>
            </w:r>
            <w:bookmarkStart w:id="2" w:name="_Hlk208996742"/>
            <w:r w:rsidR="00B821E9" w:rsidRPr="00B821E9">
              <w:rPr>
                <w:rFonts w:ascii="Times New Roman" w:eastAsia="Times New Roman" w:hAnsi="Times New Roman" w:cs="Times New Roman"/>
                <w:b/>
                <w:sz w:val="24"/>
                <w:szCs w:val="24"/>
              </w:rPr>
              <w:t>кесу әдісін қолдана отырып, үтірден кейін екі белгіге дейінгі дәлдікпен дөңгелектенеді.</w:t>
            </w:r>
          </w:p>
          <w:bookmarkEnd w:id="2"/>
          <w:p w14:paraId="48987142" w14:textId="5DC941A6" w:rsidR="00B821E9" w:rsidRPr="009A5612" w:rsidRDefault="00B821E9" w:rsidP="00B821E9">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НТ мәні мына формула бойынша есептеледі:</w:t>
            </w:r>
          </w:p>
          <w:p w14:paraId="1B3DC2E0" w14:textId="77777777" w:rsidR="00B821E9" w:rsidRPr="009A5612" w:rsidRDefault="00B821E9" w:rsidP="00B821E9">
            <w:pPr>
              <w:ind w:firstLine="165"/>
              <w:jc w:val="both"/>
              <w:rPr>
                <w:rFonts w:ascii="Times New Roman" w:eastAsia="Times New Roman" w:hAnsi="Times New Roman" w:cs="Times New Roman"/>
                <w:sz w:val="24"/>
                <w:szCs w:val="24"/>
              </w:rPr>
            </w:pPr>
          </w:p>
          <w:p w14:paraId="2B69D34F" w14:textId="77777777" w:rsidR="00B821E9" w:rsidRPr="009A5612" w:rsidRDefault="00B821E9" w:rsidP="00B821E9">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noProof/>
                <w:sz w:val="24"/>
                <w:szCs w:val="24"/>
              </w:rPr>
              <w:drawing>
                <wp:inline distT="0" distB="0" distL="0" distR="0" wp14:anchorId="4CB5FDC8" wp14:editId="7CD5B8F2">
                  <wp:extent cx="1706245" cy="163830"/>
                  <wp:effectExtent l="0" t="0" r="8255" b="762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06245" cy="163830"/>
                          </a:xfrm>
                          <a:prstGeom prst="rect">
                            <a:avLst/>
                          </a:prstGeom>
                          <a:noFill/>
                          <a:ln>
                            <a:noFill/>
                          </a:ln>
                        </pic:spPr>
                      </pic:pic>
                    </a:graphicData>
                  </a:graphic>
                </wp:inline>
              </w:drawing>
            </w:r>
          </w:p>
          <w:p w14:paraId="15DC3F90" w14:textId="77777777" w:rsidR="00B821E9" w:rsidRPr="009A5612" w:rsidRDefault="00B821E9" w:rsidP="00B821E9">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 мұндағы:</w:t>
            </w:r>
          </w:p>
          <w:p w14:paraId="3D7F4430" w14:textId="77777777" w:rsidR="00B821E9" w:rsidRPr="009A5612" w:rsidRDefault="00B821E9" w:rsidP="00B821E9">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НТС</w:t>
            </w:r>
            <w:r w:rsidRPr="001B5426">
              <w:rPr>
                <w:rFonts w:ascii="Times New Roman" w:eastAsia="Times New Roman" w:hAnsi="Times New Roman" w:cs="Times New Roman"/>
                <w:sz w:val="24"/>
                <w:szCs w:val="24"/>
                <w:vertAlign w:val="superscript"/>
              </w:rPr>
              <w:t>50%ОИК</w:t>
            </w:r>
            <w:r w:rsidRPr="009A5612">
              <w:rPr>
                <w:rFonts w:ascii="Times New Roman" w:eastAsia="Times New Roman" w:hAnsi="Times New Roman" w:cs="Times New Roman"/>
                <w:sz w:val="24"/>
                <w:szCs w:val="24"/>
              </w:rPr>
              <w:t xml:space="preserve"> – есепті жылдағы нысаналы талаптардың сомасы, оны есептеу Қағидалардың 5-тармағына сәйкес жүзеге асырылады;</w:t>
            </w:r>
          </w:p>
          <w:p w14:paraId="5667CD36" w14:textId="35E2C2F4" w:rsidR="00B821E9" w:rsidRPr="009A5612" w:rsidRDefault="00B821E9" w:rsidP="00B821E9">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 xml:space="preserve">НТтүз – </w:t>
            </w:r>
            <w:bookmarkStart w:id="3" w:name="_Hlk208996786"/>
            <w:r w:rsidRPr="009A5612">
              <w:rPr>
                <w:rFonts w:ascii="Times New Roman" w:eastAsia="Times New Roman" w:hAnsi="Times New Roman" w:cs="Times New Roman"/>
                <w:sz w:val="24"/>
                <w:szCs w:val="24"/>
              </w:rPr>
              <w:t>түзету сомасы. НТтүз мәні мынадай формула бойынша есептеледі:</w:t>
            </w:r>
            <w:bookmarkEnd w:id="3"/>
          </w:p>
          <w:p w14:paraId="7DA31648" w14:textId="77777777" w:rsidR="00B821E9" w:rsidRPr="009A5612" w:rsidRDefault="00B821E9" w:rsidP="00B821E9">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noProof/>
                <w:sz w:val="24"/>
                <w:szCs w:val="24"/>
              </w:rPr>
              <w:drawing>
                <wp:inline distT="0" distB="0" distL="0" distR="0" wp14:anchorId="2E250D35" wp14:editId="5E78764E">
                  <wp:extent cx="2374265" cy="147320"/>
                  <wp:effectExtent l="0" t="0" r="6985" b="508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74265" cy="147320"/>
                          </a:xfrm>
                          <a:prstGeom prst="rect">
                            <a:avLst/>
                          </a:prstGeom>
                          <a:noFill/>
                          <a:ln>
                            <a:noFill/>
                          </a:ln>
                        </pic:spPr>
                      </pic:pic>
                    </a:graphicData>
                  </a:graphic>
                </wp:inline>
              </w:drawing>
            </w:r>
          </w:p>
          <w:p w14:paraId="749AB5B3" w14:textId="77777777" w:rsidR="00B821E9" w:rsidRDefault="00B821E9" w:rsidP="00B821E9">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мұндағы:</w:t>
            </w:r>
          </w:p>
          <w:p w14:paraId="6E398371" w14:textId="77777777" w:rsidR="00B821E9" w:rsidRPr="009A5612" w:rsidRDefault="00B821E9" w:rsidP="00B821E9">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 xml:space="preserve">НТАЖҚ – </w:t>
            </w:r>
            <w:bookmarkStart w:id="4" w:name="_Hlk208996891"/>
            <w:r w:rsidRPr="009A5612">
              <w:rPr>
                <w:rFonts w:ascii="Times New Roman" w:eastAsia="Times New Roman" w:hAnsi="Times New Roman" w:cs="Times New Roman"/>
                <w:sz w:val="24"/>
                <w:szCs w:val="24"/>
              </w:rPr>
              <w:t xml:space="preserve">есепті жылдың ішінде Қазақстан Республикасының азаматтығын жоғалту, </w:t>
            </w:r>
            <w:r w:rsidRPr="009A5612">
              <w:rPr>
                <w:rFonts w:ascii="Times New Roman" w:eastAsia="Times New Roman" w:hAnsi="Times New Roman" w:cs="Times New Roman"/>
                <w:sz w:val="24"/>
                <w:szCs w:val="24"/>
              </w:rPr>
              <w:lastRenderedPageBreak/>
              <w:t>Қазақстан Республикасының азаматтығынан шығу себебінен шығып қалған нысаналы талаптарға қатысушылардың нысаналы талаптарының жалпы сомасы осы нысаналы талаптарға қатысушылар бойынша мына формула бойынша есептеледі:</w:t>
            </w:r>
          </w:p>
          <w:bookmarkEnd w:id="4"/>
          <w:p w14:paraId="24E4B6A3" w14:textId="26C3B9C6" w:rsidR="00B821E9" w:rsidRPr="009A5612" w:rsidRDefault="00671A18" w:rsidP="00B821E9">
            <w:pPr>
              <w:ind w:firstLine="165"/>
              <w:jc w:val="both"/>
              <w:rPr>
                <w:rFonts w:ascii="Times New Roman" w:eastAsia="Times New Roman" w:hAnsi="Times New Roman" w:cs="Times New Roman"/>
                <w:sz w:val="24"/>
                <w:szCs w:val="24"/>
              </w:rPr>
            </w:pPr>
            <m:oMathPara>
              <m:oMath>
                <m:sSup>
                  <m:sSupPr>
                    <m:ctrlPr>
                      <w:rPr>
                        <w:rFonts w:ascii="Cambria Math" w:hAnsi="Cambria Math" w:cs="Times New Roman"/>
                        <w:i/>
                        <w:sz w:val="24"/>
                        <w:szCs w:val="24"/>
                        <w:lang w:val="kk-KZ"/>
                      </w:rPr>
                    </m:ctrlPr>
                  </m:sSupPr>
                  <m:e>
                    <m:r>
                      <w:rPr>
                        <w:rFonts w:ascii="Cambria Math" w:hAnsi="Cambria Math" w:cs="Times New Roman"/>
                        <w:sz w:val="24"/>
                        <w:szCs w:val="24"/>
                      </w:rPr>
                      <m:t>ЦН</m:t>
                    </m:r>
                  </m:e>
                  <m:sup>
                    <m:r>
                      <w:rPr>
                        <w:rFonts w:ascii="Cambria Math" w:hAnsi="Cambria Math" w:cs="Times New Roman"/>
                        <w:sz w:val="24"/>
                        <w:szCs w:val="24"/>
                      </w:rPr>
                      <m:t>АЖҚ</m:t>
                    </m:r>
                  </m:sup>
                </m:sSup>
                <m:r>
                  <w:rPr>
                    <w:rFonts w:ascii="Cambria Math" w:hAnsi="Cambria Math" w:cs="Times New Roman"/>
                    <w:sz w:val="24"/>
                    <w:szCs w:val="24"/>
                    <w:lang w:val="kk-KZ"/>
                  </w:rPr>
                  <m:t>=</m:t>
                </m:r>
                <m:d>
                  <m:dPr>
                    <m:ctrlPr>
                      <w:rPr>
                        <w:rFonts w:ascii="Cambria Math" w:hAnsi="Cambria Math" w:cs="Times New Roman"/>
                        <w:i/>
                        <w:sz w:val="24"/>
                        <w:szCs w:val="24"/>
                        <w:lang w:val="kk-KZ"/>
                      </w:rPr>
                    </m:ctrlPr>
                  </m:dPr>
                  <m:e>
                    <m:nary>
                      <m:naryPr>
                        <m:chr m:val="∑"/>
                        <m:limLoc m:val="undOvr"/>
                        <m:ctrlPr>
                          <w:rPr>
                            <w:rFonts w:ascii="Cambria Math" w:hAnsi="Cambria Math" w:cs="Times New Roman"/>
                            <w:sz w:val="24"/>
                            <w:szCs w:val="24"/>
                          </w:rPr>
                        </m:ctrlPr>
                      </m:naryPr>
                      <m:sub>
                        <m:r>
                          <w:rPr>
                            <w:rFonts w:ascii="Cambria Math" w:hAnsi="Cambria Math" w:cs="Times New Roman"/>
                            <w:sz w:val="24"/>
                            <w:szCs w:val="24"/>
                            <w:lang w:val="en-US"/>
                          </w:rPr>
                          <m:t>i</m:t>
                        </m:r>
                        <m:r>
                          <w:rPr>
                            <w:rFonts w:ascii="Cambria Math" w:hAnsi="Cambria Math" w:cs="Times New Roman"/>
                            <w:sz w:val="24"/>
                            <w:szCs w:val="24"/>
                            <w:lang w:val="kk-KZ"/>
                          </w:rPr>
                          <m:t>=1</m:t>
                        </m:r>
                      </m:sub>
                      <m:sup>
                        <m:r>
                          <w:rPr>
                            <w:rFonts w:ascii="Cambria Math" w:hAnsi="Cambria Math" w:cs="Times New Roman"/>
                            <w:sz w:val="24"/>
                            <w:szCs w:val="24"/>
                            <w:lang w:val="kk-KZ"/>
                          </w:rPr>
                          <m:t>АЖҚ</m:t>
                        </m:r>
                      </m:sup>
                      <m:e>
                        <m:sSubSup>
                          <m:sSubSupPr>
                            <m:ctrlPr>
                              <w:rPr>
                                <w:rFonts w:ascii="Cambria Math" w:hAnsi="Cambria Math" w:cs="Times New Roman"/>
                                <w:i/>
                                <w:sz w:val="24"/>
                                <w:szCs w:val="24"/>
                              </w:rPr>
                            </m:ctrlPr>
                          </m:sSubSupPr>
                          <m:e>
                            <m:r>
                              <w:rPr>
                                <w:rFonts w:ascii="Cambria Math" w:hAnsi="Cambria Math" w:cs="Times New Roman"/>
                                <w:sz w:val="24"/>
                                <w:szCs w:val="24"/>
                              </w:rPr>
                              <m:t>НТС</m:t>
                            </m:r>
                          </m:e>
                          <m:sub>
                            <m:r>
                              <w:rPr>
                                <w:rFonts w:ascii="Cambria Math" w:hAnsi="Cambria Math" w:cs="Times New Roman"/>
                                <w:sz w:val="24"/>
                                <w:szCs w:val="24"/>
                                <w:lang w:val="en-US"/>
                              </w:rPr>
                              <m:t>i</m:t>
                            </m:r>
                          </m:sub>
                          <m:sup>
                            <m:r>
                              <w:rPr>
                                <w:rFonts w:ascii="Cambria Math" w:hAnsi="Cambria Math" w:cs="Times New Roman"/>
                                <w:sz w:val="24"/>
                                <w:szCs w:val="24"/>
                              </w:rPr>
                              <m:t>алдыңғы</m:t>
                            </m:r>
                          </m:sup>
                        </m:sSubSup>
                        <m:d>
                          <m:dPr>
                            <m:ctrlPr>
                              <w:rPr>
                                <w:rFonts w:ascii="Cambria Math" w:hAnsi="Cambria Math" w:cs="Times New Roman"/>
                                <w:i/>
                                <w:sz w:val="24"/>
                                <w:szCs w:val="24"/>
                              </w:rPr>
                            </m:ctrlPr>
                          </m:dPr>
                          <m:e>
                            <m:r>
                              <w:rPr>
                                <w:rFonts w:ascii="Cambria Math" w:hAnsi="Cambria Math" w:cs="Times New Roman"/>
                                <w:sz w:val="24"/>
                                <w:szCs w:val="24"/>
                              </w:rPr>
                              <m:t>1+КМ</m:t>
                            </m:r>
                          </m:e>
                        </m:d>
                      </m:e>
                    </m:nary>
                    <m:ctrlPr>
                      <w:rPr>
                        <w:rFonts w:ascii="Cambria Math" w:hAnsi="Cambria Math" w:cs="Times New Roman"/>
                        <w:i/>
                        <w:sz w:val="24"/>
                        <w:szCs w:val="24"/>
                      </w:rPr>
                    </m:ctrlPr>
                  </m:e>
                </m:d>
                <m:r>
                  <m:rPr>
                    <m:sty m:val="bi"/>
                  </m:rPr>
                  <w:rPr>
                    <w:rFonts w:ascii="Cambria Math" w:hAnsi="Cambria Math" w:cs="Times New Roman"/>
                    <w:sz w:val="24"/>
                    <w:szCs w:val="24"/>
                    <w:lang w:val="kk-KZ"/>
                  </w:rPr>
                  <m:t>,</m:t>
                </m:r>
              </m:oMath>
            </m:oMathPara>
          </w:p>
          <w:p w14:paraId="753F5517" w14:textId="77777777" w:rsidR="00B821E9" w:rsidRPr="009A5612" w:rsidRDefault="00B821E9" w:rsidP="00B821E9">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мұндағы:</w:t>
            </w:r>
          </w:p>
          <w:p w14:paraId="19B0574F" w14:textId="77777777" w:rsidR="00B821E9" w:rsidRPr="009A5612" w:rsidRDefault="00B821E9" w:rsidP="00B821E9">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 xml:space="preserve">НТҚБҚ – </w:t>
            </w:r>
            <w:bookmarkStart w:id="5" w:name="_Hlk208996914"/>
            <w:r w:rsidRPr="009A5612">
              <w:rPr>
                <w:rFonts w:ascii="Times New Roman" w:eastAsia="Times New Roman" w:hAnsi="Times New Roman" w:cs="Times New Roman"/>
                <w:sz w:val="24"/>
                <w:szCs w:val="24"/>
              </w:rPr>
              <w:t>есепті жылдың алдындағы күнтізбелік жылдың электрондық тізіміне нысаналы талаптарға қатысушылар болуға құқығы жоқ ретінде енгізілген нысаналы талаптарға қатысушылардың нысаналы талаптарының жалпы сомасы осы нысаналы талаптарға қатысушылар бойынша мына формула бойынша есептеледі:</w:t>
            </w:r>
            <w:bookmarkEnd w:id="5"/>
          </w:p>
          <w:p w14:paraId="5B6B498E" w14:textId="77777777" w:rsidR="00B821E9" w:rsidRPr="009A5612" w:rsidRDefault="00B821E9" w:rsidP="00B821E9">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noProof/>
                <w:sz w:val="24"/>
                <w:szCs w:val="24"/>
              </w:rPr>
              <w:drawing>
                <wp:inline distT="0" distB="0" distL="0" distR="0" wp14:anchorId="76A8EAC2" wp14:editId="49430265">
                  <wp:extent cx="2374265" cy="247650"/>
                  <wp:effectExtent l="0" t="0" r="698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4265" cy="247650"/>
                          </a:xfrm>
                          <a:prstGeom prst="rect">
                            <a:avLst/>
                          </a:prstGeom>
                          <a:noFill/>
                          <a:ln>
                            <a:noFill/>
                          </a:ln>
                        </pic:spPr>
                      </pic:pic>
                    </a:graphicData>
                  </a:graphic>
                </wp:inline>
              </w:drawing>
            </w:r>
          </w:p>
          <w:p w14:paraId="3DF1A96C" w14:textId="77777777" w:rsidR="00B821E9" w:rsidRPr="009A5612" w:rsidRDefault="00B821E9" w:rsidP="00B821E9">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мұндағы:</w:t>
            </w:r>
          </w:p>
          <w:p w14:paraId="7AFD7018" w14:textId="77777777" w:rsidR="00B821E9" w:rsidRPr="009A5612" w:rsidRDefault="00B821E9" w:rsidP="00B821E9">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 xml:space="preserve">НТББҚ – </w:t>
            </w:r>
            <w:bookmarkStart w:id="6" w:name="_Hlk208996931"/>
            <w:r w:rsidRPr="009A5612">
              <w:rPr>
                <w:rFonts w:ascii="Times New Roman" w:eastAsia="Times New Roman" w:hAnsi="Times New Roman" w:cs="Times New Roman"/>
                <w:sz w:val="24"/>
                <w:szCs w:val="24"/>
              </w:rPr>
              <w:t>есепті жылдың алдындағы күнтізбелік жылдың электрондық тізімінде болмаған нысаналы талаптарға қатысушылардың нысаналы талаптарының жалпы сомасы осы нысаналы талаптарға қатысушылар бойынша мына формула бойынша есептеледі:</w:t>
            </w:r>
          </w:p>
          <w:bookmarkEnd w:id="6"/>
          <w:p w14:paraId="21AE2BEB" w14:textId="77777777" w:rsidR="00B821E9" w:rsidRPr="009A5612" w:rsidRDefault="00B821E9" w:rsidP="00B821E9">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noProof/>
                <w:sz w:val="24"/>
                <w:szCs w:val="24"/>
              </w:rPr>
              <w:drawing>
                <wp:inline distT="0" distB="0" distL="0" distR="0" wp14:anchorId="2ABFC884" wp14:editId="1A7C320B">
                  <wp:extent cx="2313305" cy="57975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13305" cy="579755"/>
                          </a:xfrm>
                          <a:prstGeom prst="rect">
                            <a:avLst/>
                          </a:prstGeom>
                          <a:noFill/>
                          <a:ln>
                            <a:noFill/>
                          </a:ln>
                        </pic:spPr>
                      </pic:pic>
                    </a:graphicData>
                  </a:graphic>
                </wp:inline>
              </w:drawing>
            </w:r>
          </w:p>
          <w:p w14:paraId="703C8560" w14:textId="77777777" w:rsidR="0010525D" w:rsidRPr="0010525D" w:rsidRDefault="0010525D" w:rsidP="0010525D">
            <w:pPr>
              <w:ind w:firstLine="165"/>
              <w:jc w:val="both"/>
              <w:rPr>
                <w:rFonts w:ascii="Times New Roman" w:eastAsia="Times New Roman" w:hAnsi="Times New Roman" w:cs="Times New Roman"/>
                <w:b/>
                <w:sz w:val="24"/>
                <w:szCs w:val="24"/>
                <w:lang w:val="kk-KZ"/>
              </w:rPr>
            </w:pPr>
            <w:bookmarkStart w:id="7" w:name="_Hlk208996951"/>
            <w:r w:rsidRPr="0010525D">
              <w:rPr>
                <w:rFonts w:ascii="Times New Roman" w:eastAsia="Times New Roman" w:hAnsi="Times New Roman" w:cs="Times New Roman"/>
                <w:b/>
                <w:sz w:val="24"/>
                <w:szCs w:val="24"/>
                <w:lang w:val="kk-KZ"/>
              </w:rPr>
              <w:t>НЖ – мына:</w:t>
            </w:r>
          </w:p>
          <w:p w14:paraId="5CD59667" w14:textId="77777777" w:rsidR="0010525D" w:rsidRPr="0010525D" w:rsidRDefault="0010525D" w:rsidP="0010525D">
            <w:pPr>
              <w:ind w:firstLine="165"/>
              <w:jc w:val="both"/>
              <w:rPr>
                <w:rFonts w:ascii="Times New Roman" w:eastAsia="Times New Roman" w:hAnsi="Times New Roman" w:cs="Times New Roman"/>
                <w:b/>
                <w:sz w:val="24"/>
                <w:szCs w:val="24"/>
                <w:lang w:val="kk-KZ"/>
              </w:rPr>
            </w:pPr>
            <w:r w:rsidRPr="0010525D">
              <w:rPr>
                <w:rFonts w:ascii="Times New Roman" w:eastAsia="Times New Roman" w:hAnsi="Times New Roman" w:cs="Times New Roman"/>
                <w:b/>
                <w:sz w:val="24"/>
                <w:szCs w:val="24"/>
                <w:lang w:val="kk-KZ"/>
              </w:rPr>
              <w:lastRenderedPageBreak/>
              <w:t>- өткен жылдар немесе ағымдағы жыл ішінде Қазақстан Республикасының азаматтығын жоғалту, Қазақстан Республикасының азаматтығынан шығу себебі бойынша шығып қалған,</w:t>
            </w:r>
          </w:p>
          <w:p w14:paraId="0D57F99E" w14:textId="08F7E83B" w:rsidR="00DD0384" w:rsidRPr="0010525D" w:rsidRDefault="0010525D" w:rsidP="0010525D">
            <w:pPr>
              <w:ind w:firstLine="165"/>
              <w:jc w:val="both"/>
              <w:rPr>
                <w:rFonts w:ascii="Times New Roman" w:eastAsia="Times New Roman" w:hAnsi="Times New Roman" w:cs="Times New Roman"/>
                <w:b/>
                <w:sz w:val="24"/>
                <w:szCs w:val="24"/>
                <w:lang w:val="kk-KZ"/>
              </w:rPr>
            </w:pPr>
            <w:r w:rsidRPr="0010525D">
              <w:rPr>
                <w:rFonts w:ascii="Times New Roman" w:eastAsia="Times New Roman" w:hAnsi="Times New Roman" w:cs="Times New Roman"/>
                <w:b/>
                <w:sz w:val="24"/>
                <w:szCs w:val="24"/>
                <w:lang w:val="kk-KZ"/>
              </w:rPr>
              <w:t>- нысаналы талаптарға қатысушылар болуға құқығы жоқ, бұрын есепке алынған нысаналы жинақ алушылардың нысаналы жинақтарының жалпы сомасы</w:t>
            </w:r>
            <w:r w:rsidR="00DD0384" w:rsidRPr="0010525D">
              <w:rPr>
                <w:rFonts w:ascii="Times New Roman" w:eastAsia="Times New Roman" w:hAnsi="Times New Roman" w:cs="Times New Roman"/>
                <w:b/>
                <w:sz w:val="24"/>
                <w:szCs w:val="24"/>
                <w:lang w:val="kk-KZ"/>
              </w:rPr>
              <w:t>.</w:t>
            </w:r>
          </w:p>
          <w:bookmarkEnd w:id="7"/>
          <w:p w14:paraId="31D78F51" w14:textId="2FC756C1" w:rsidR="00B821E9" w:rsidRPr="009A5612" w:rsidRDefault="00B821E9" w:rsidP="00B821E9">
            <w:pPr>
              <w:ind w:firstLine="165"/>
              <w:jc w:val="both"/>
              <w:rPr>
                <w:rFonts w:ascii="Times New Roman" w:eastAsia="Times New Roman" w:hAnsi="Times New Roman" w:cs="Times New Roman"/>
                <w:sz w:val="24"/>
                <w:szCs w:val="24"/>
              </w:rPr>
            </w:pPr>
            <w:r w:rsidRPr="009337D2">
              <w:rPr>
                <w:rFonts w:ascii="Times New Roman" w:eastAsia="Times New Roman" w:hAnsi="Times New Roman" w:cs="Times New Roman"/>
                <w:sz w:val="24"/>
                <w:szCs w:val="24"/>
                <w:lang w:val="kk-KZ"/>
              </w:rPr>
              <w:t xml:space="preserve">Есепті жылдың алдындағы күнтізбелік жылдың электрондық тізімінде болмаған әрбір нысаналы талаптарға қатысушы үшін осы нысаналы талаптарға қатысушы нысаналы талаптарға қатысушы ретінде ескерілетін күнтізбелік жыл (бұдан әрі – кіру жылы) айқындалады. </w:t>
            </w:r>
            <w:r w:rsidRPr="009A5612">
              <w:rPr>
                <w:rFonts w:ascii="Times New Roman" w:eastAsia="Times New Roman" w:hAnsi="Times New Roman" w:cs="Times New Roman"/>
                <w:sz w:val="24"/>
                <w:szCs w:val="24"/>
              </w:rPr>
              <w:t xml:space="preserve">Осы нысаналы талаптарға қатысушы үшін </w:t>
            </w:r>
          </w:p>
          <w:p w14:paraId="35A1F210" w14:textId="77777777" w:rsidR="00B821E9" w:rsidRPr="009A5612" w:rsidRDefault="00B821E9" w:rsidP="00B821E9">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noProof/>
                <w:sz w:val="24"/>
                <w:szCs w:val="24"/>
              </w:rPr>
              <w:drawing>
                <wp:inline distT="0" distB="0" distL="0" distR="0" wp14:anchorId="29988B6A" wp14:editId="5C293CEB">
                  <wp:extent cx="791845" cy="218440"/>
                  <wp:effectExtent l="0" t="0" r="825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91845" cy="218440"/>
                          </a:xfrm>
                          <a:prstGeom prst="rect">
                            <a:avLst/>
                          </a:prstGeom>
                          <a:noFill/>
                          <a:ln>
                            <a:noFill/>
                          </a:ln>
                        </pic:spPr>
                      </pic:pic>
                    </a:graphicData>
                  </a:graphic>
                </wp:inline>
              </w:drawing>
            </w:r>
          </w:p>
          <w:p w14:paraId="20D02F46" w14:textId="77777777" w:rsidR="00B821E9" w:rsidRPr="009A5612" w:rsidRDefault="00B821E9" w:rsidP="00B821E9">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 xml:space="preserve">мәні көрсетілген кіру жылы нысаналы талаптарға қатысушылар ретінде есепке алынған нысаналы талаптарға қатысушылардың </w:t>
            </w:r>
          </w:p>
          <w:p w14:paraId="6DB253A3" w14:textId="77777777" w:rsidR="00B821E9" w:rsidRPr="009A5612" w:rsidRDefault="00B821E9" w:rsidP="00B821E9">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noProof/>
                <w:sz w:val="24"/>
                <w:szCs w:val="24"/>
              </w:rPr>
              <w:drawing>
                <wp:inline distT="0" distB="0" distL="0" distR="0" wp14:anchorId="3512F44A" wp14:editId="33328A75">
                  <wp:extent cx="770890" cy="170815"/>
                  <wp:effectExtent l="0" t="0" r="0" b="63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70890" cy="170815"/>
                          </a:xfrm>
                          <a:prstGeom prst="rect">
                            <a:avLst/>
                          </a:prstGeom>
                          <a:noFill/>
                          <a:ln>
                            <a:noFill/>
                          </a:ln>
                        </pic:spPr>
                      </pic:pic>
                    </a:graphicData>
                  </a:graphic>
                </wp:inline>
              </w:drawing>
            </w:r>
          </w:p>
          <w:p w14:paraId="6D3F91CB" w14:textId="77777777" w:rsidR="00B821E9" w:rsidRPr="009A5612" w:rsidRDefault="00B821E9" w:rsidP="00B821E9">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мәніне тең деп қабылданады.</w:t>
            </w:r>
          </w:p>
          <w:p w14:paraId="3AC90312" w14:textId="77777777" w:rsidR="00B821E9" w:rsidRPr="009A5612" w:rsidRDefault="00B821E9" w:rsidP="00B821E9">
            <w:pPr>
              <w:ind w:firstLine="165"/>
              <w:jc w:val="both"/>
              <w:rPr>
                <w:rFonts w:ascii="Times New Roman" w:eastAsia="Times New Roman" w:hAnsi="Times New Roman" w:cs="Times New Roman"/>
                <w:sz w:val="24"/>
                <w:szCs w:val="24"/>
              </w:rPr>
            </w:pPr>
            <w:r w:rsidRPr="009A5612">
              <w:rPr>
                <w:rFonts w:ascii="Times New Roman" w:eastAsia="Times New Roman" w:hAnsi="Times New Roman" w:cs="Times New Roman"/>
                <w:sz w:val="24"/>
                <w:szCs w:val="24"/>
              </w:rPr>
              <w:t xml:space="preserve">Есептi жылдың алдындағы жыл басталғанға дейiн қайтыс болған, не соттың заңды күшiне енген шешiмiмен қайтыс болды деп жарияланған, не есептi жыл басталғанға дейiн он сегiз жасқа толған нысаналы талаптарға қатысушылар үшiн кiру жылы, сондай-ақ осы нысаналы талаптарға қатысушы нысаналы талаптарға қатысушы болуын тоқтататын </w:t>
            </w:r>
            <w:r w:rsidRPr="009A5612">
              <w:rPr>
                <w:rFonts w:ascii="Times New Roman" w:eastAsia="Times New Roman" w:hAnsi="Times New Roman" w:cs="Times New Roman"/>
                <w:sz w:val="24"/>
                <w:szCs w:val="24"/>
              </w:rPr>
              <w:lastRenderedPageBreak/>
              <w:t>күнтiзбелiк жыл (бұдан әрi – шығу жылы) айқындалады. Мұндай нысаналы талаптарға қатысушы үшін нысаналы талаптардың шамасы кіру жылы нысаналы талаптарға қатысушылар ретінде ескерілген нысаналы талаптарға қатысушылар үшін шығу жылындағы нысаналы талаптардың мәніне тең деп қабылданады.</w:t>
            </w:r>
          </w:p>
          <w:p w14:paraId="0C8EF794" w14:textId="324381CC" w:rsidR="00BF41D5" w:rsidRPr="006E4948" w:rsidRDefault="00BF41D5" w:rsidP="008E1C4A">
            <w:pPr>
              <w:ind w:firstLine="169"/>
              <w:jc w:val="both"/>
              <w:rPr>
                <w:rFonts w:ascii="Times New Roman" w:hAnsi="Times New Roman" w:cs="Times New Roman"/>
                <w:b/>
                <w:color w:val="000000"/>
                <w:sz w:val="24"/>
                <w:szCs w:val="24"/>
                <w:lang w:val="kk-KZ"/>
              </w:rPr>
            </w:pPr>
          </w:p>
        </w:tc>
        <w:tc>
          <w:tcPr>
            <w:tcW w:w="3544" w:type="dxa"/>
            <w:tcBorders>
              <w:top w:val="single" w:sz="4" w:space="0" w:color="000000"/>
              <w:left w:val="single" w:sz="4" w:space="0" w:color="000000"/>
              <w:bottom w:val="single" w:sz="4" w:space="0" w:color="000000"/>
              <w:right w:val="single" w:sz="4" w:space="0" w:color="000000"/>
            </w:tcBorders>
          </w:tcPr>
          <w:p w14:paraId="714CCA4B" w14:textId="02E8A34B" w:rsidR="00D24ED0" w:rsidRPr="009337D2" w:rsidRDefault="00D24ED0" w:rsidP="00D24ED0">
            <w:pPr>
              <w:ind w:firstLine="284"/>
              <w:jc w:val="both"/>
              <w:rPr>
                <w:rFonts w:ascii="Times New Roman" w:eastAsia="Times New Roman" w:hAnsi="Times New Roman" w:cs="Times New Roman"/>
                <w:color w:val="000000"/>
                <w:sz w:val="24"/>
                <w:szCs w:val="24"/>
                <w:lang w:val="kk-KZ"/>
              </w:rPr>
            </w:pPr>
            <w:r w:rsidRPr="009337D2">
              <w:rPr>
                <w:rFonts w:ascii="Times New Roman" w:eastAsia="Times New Roman" w:hAnsi="Times New Roman" w:cs="Times New Roman"/>
                <w:color w:val="000000"/>
                <w:sz w:val="24"/>
                <w:szCs w:val="24"/>
                <w:lang w:val="kk-KZ"/>
              </w:rPr>
              <w:lastRenderedPageBreak/>
              <w:t>Нақтылаушы редакция.</w:t>
            </w:r>
          </w:p>
          <w:p w14:paraId="48F86B58" w14:textId="55808439" w:rsidR="00BF41D5" w:rsidRPr="00BF14DF" w:rsidRDefault="00D24ED0" w:rsidP="00D24ED0">
            <w:pPr>
              <w:ind w:firstLine="284"/>
              <w:jc w:val="both"/>
              <w:rPr>
                <w:rFonts w:ascii="Times New Roman" w:eastAsia="Times New Roman" w:hAnsi="Times New Roman" w:cs="Times New Roman"/>
                <w:color w:val="000000"/>
                <w:sz w:val="24"/>
                <w:szCs w:val="24"/>
                <w:lang w:val="kk-KZ"/>
              </w:rPr>
            </w:pPr>
            <w:r w:rsidRPr="009337D2">
              <w:rPr>
                <w:rFonts w:ascii="Times New Roman" w:eastAsia="Times New Roman" w:hAnsi="Times New Roman" w:cs="Times New Roman"/>
                <w:color w:val="000000"/>
                <w:sz w:val="24"/>
                <w:szCs w:val="24"/>
                <w:lang w:val="kk-KZ"/>
              </w:rPr>
              <w:t>Нысаналы жинақтарды алушылар бойынша ЖТ</w:t>
            </w:r>
            <w:r w:rsidR="008A0AD4" w:rsidRPr="009337D2">
              <w:rPr>
                <w:rFonts w:ascii="Times New Roman" w:eastAsia="Times New Roman" w:hAnsi="Times New Roman" w:cs="Times New Roman"/>
                <w:color w:val="000000"/>
                <w:sz w:val="24"/>
                <w:szCs w:val="24"/>
                <w:lang w:val="kk-KZ"/>
              </w:rPr>
              <w:br/>
            </w:r>
            <w:r w:rsidRPr="009337D2">
              <w:rPr>
                <w:rFonts w:ascii="Times New Roman" w:eastAsia="Times New Roman" w:hAnsi="Times New Roman" w:cs="Times New Roman"/>
                <w:color w:val="000000"/>
                <w:sz w:val="24"/>
                <w:szCs w:val="24"/>
                <w:lang w:val="kk-KZ"/>
              </w:rPr>
              <w:t xml:space="preserve">МДҚ-ның өзектендірілген мәліметтерін алу нәтижесінде нысаналы жинақтарды алушы нысаналы жинақтарды алу құқығын жоғалтуы мүмкін, мысалы: </w:t>
            </w:r>
            <w:r w:rsidRPr="00BF14DF">
              <w:rPr>
                <w:rFonts w:ascii="Times New Roman" w:eastAsia="Times New Roman" w:hAnsi="Times New Roman" w:cs="Times New Roman"/>
                <w:color w:val="000000"/>
                <w:sz w:val="24"/>
                <w:szCs w:val="24"/>
                <w:lang w:val="kk-KZ"/>
              </w:rPr>
              <w:t>2023 жылғы тізімдерде 2006 жылы туылғандар ретінде көрсетілді, ақшаны ОСК-ға есептегеннен кейін, 2024 жыл ішінде ЖТМДҚ-дан туған жылы 2004 жылға өзгертілгені туралы</w:t>
            </w:r>
            <w:r w:rsidR="00291E6B" w:rsidRPr="00BF14DF">
              <w:rPr>
                <w:rFonts w:ascii="Times New Roman" w:eastAsia="Times New Roman" w:hAnsi="Times New Roman" w:cs="Times New Roman"/>
                <w:color w:val="000000"/>
                <w:sz w:val="24"/>
                <w:szCs w:val="24"/>
                <w:lang w:val="kk-KZ"/>
              </w:rPr>
              <w:t xml:space="preserve"> жаңартылған мәліметтер алынды</w:t>
            </w:r>
            <w:r w:rsidRPr="00BF14DF">
              <w:rPr>
                <w:rFonts w:ascii="Times New Roman" w:eastAsia="Times New Roman" w:hAnsi="Times New Roman" w:cs="Times New Roman"/>
                <w:color w:val="000000"/>
                <w:sz w:val="24"/>
                <w:szCs w:val="24"/>
                <w:lang w:val="kk-KZ"/>
              </w:rPr>
              <w:t>.</w:t>
            </w:r>
          </w:p>
          <w:p w14:paraId="0D9DBF81" w14:textId="44BE1E82" w:rsidR="00D24ED0" w:rsidRPr="009337D2" w:rsidRDefault="00291E6B" w:rsidP="00D24ED0">
            <w:pPr>
              <w:ind w:firstLine="284"/>
              <w:jc w:val="both"/>
              <w:rPr>
                <w:rFonts w:ascii="Times New Roman" w:eastAsia="Times New Roman" w:hAnsi="Times New Roman" w:cs="Times New Roman"/>
                <w:color w:val="000000"/>
                <w:sz w:val="24"/>
                <w:szCs w:val="24"/>
                <w:lang w:val="kk-KZ"/>
              </w:rPr>
            </w:pPr>
            <w:r w:rsidRPr="009337D2">
              <w:rPr>
                <w:rFonts w:ascii="Times New Roman" w:eastAsia="Times New Roman" w:hAnsi="Times New Roman" w:cs="Times New Roman"/>
                <w:color w:val="000000"/>
                <w:sz w:val="24"/>
                <w:szCs w:val="24"/>
                <w:lang w:val="kk-KZ"/>
              </w:rPr>
              <w:t>Осы жазы</w:t>
            </w:r>
            <w:r w:rsidR="00D24ED0" w:rsidRPr="009337D2">
              <w:rPr>
                <w:rFonts w:ascii="Times New Roman" w:eastAsia="Times New Roman" w:hAnsi="Times New Roman" w:cs="Times New Roman"/>
                <w:color w:val="000000"/>
                <w:sz w:val="24"/>
                <w:szCs w:val="24"/>
                <w:lang w:val="kk-KZ"/>
              </w:rPr>
              <w:t>лған</w:t>
            </w:r>
            <w:r w:rsidRPr="009337D2">
              <w:rPr>
                <w:rFonts w:ascii="Times New Roman" w:eastAsia="Times New Roman" w:hAnsi="Times New Roman" w:cs="Times New Roman"/>
                <w:color w:val="000000"/>
                <w:sz w:val="24"/>
                <w:szCs w:val="24"/>
                <w:lang w:val="kk-KZ"/>
              </w:rPr>
              <w:t>дар</w:t>
            </w:r>
            <w:r w:rsidR="00D24ED0" w:rsidRPr="009337D2">
              <w:rPr>
                <w:rFonts w:ascii="Times New Roman" w:eastAsia="Times New Roman" w:hAnsi="Times New Roman" w:cs="Times New Roman"/>
                <w:color w:val="000000"/>
                <w:sz w:val="24"/>
                <w:szCs w:val="24"/>
                <w:lang w:val="kk-KZ"/>
              </w:rPr>
              <w:t xml:space="preserve">ды ескере отырып, Қағидалардың 11-тармағының редакциясын </w:t>
            </w:r>
            <w:r w:rsidR="00D24ED0" w:rsidRPr="009337D2">
              <w:rPr>
                <w:rFonts w:ascii="Times New Roman" w:eastAsia="Times New Roman" w:hAnsi="Times New Roman" w:cs="Times New Roman"/>
                <w:color w:val="000000"/>
                <w:sz w:val="24"/>
                <w:szCs w:val="24"/>
                <w:lang w:val="kk-KZ"/>
              </w:rPr>
              <w:lastRenderedPageBreak/>
              <w:t>азаматты</w:t>
            </w:r>
            <w:r w:rsidRPr="009337D2">
              <w:rPr>
                <w:rFonts w:ascii="Times New Roman" w:eastAsia="Times New Roman" w:hAnsi="Times New Roman" w:cs="Times New Roman"/>
                <w:color w:val="000000"/>
                <w:sz w:val="24"/>
                <w:szCs w:val="24"/>
                <w:lang w:val="kk-KZ"/>
              </w:rPr>
              <w:t>ғ</w:t>
            </w:r>
            <w:r w:rsidR="00D24ED0" w:rsidRPr="009337D2">
              <w:rPr>
                <w:rFonts w:ascii="Times New Roman" w:eastAsia="Times New Roman" w:hAnsi="Times New Roman" w:cs="Times New Roman"/>
                <w:color w:val="000000"/>
                <w:sz w:val="24"/>
                <w:szCs w:val="24"/>
                <w:lang w:val="kk-KZ"/>
              </w:rPr>
              <w:t>ы</w:t>
            </w:r>
            <w:r w:rsidRPr="009337D2">
              <w:rPr>
                <w:rFonts w:ascii="Times New Roman" w:eastAsia="Times New Roman" w:hAnsi="Times New Roman" w:cs="Times New Roman"/>
                <w:color w:val="000000"/>
                <w:sz w:val="24"/>
                <w:szCs w:val="24"/>
                <w:lang w:val="kk-KZ"/>
              </w:rPr>
              <w:t>н</w:t>
            </w:r>
            <w:r w:rsidR="00D24ED0" w:rsidRPr="009337D2">
              <w:rPr>
                <w:rFonts w:ascii="Times New Roman" w:eastAsia="Times New Roman" w:hAnsi="Times New Roman" w:cs="Times New Roman"/>
                <w:color w:val="000000"/>
                <w:sz w:val="24"/>
                <w:szCs w:val="24"/>
                <w:lang w:val="kk-KZ"/>
              </w:rPr>
              <w:t xml:space="preserve"> тоқтатқандар бойынша және </w:t>
            </w:r>
            <w:r w:rsidRPr="009337D2">
              <w:rPr>
                <w:rFonts w:ascii="Times New Roman" w:eastAsia="Times New Roman" w:hAnsi="Times New Roman" w:cs="Times New Roman"/>
                <w:color w:val="000000"/>
                <w:sz w:val="24"/>
                <w:szCs w:val="24"/>
                <w:lang w:val="kk-KZ"/>
              </w:rPr>
              <w:t xml:space="preserve">нысаналы талаптарға қатысу құқығы болмағандар бойынша </w:t>
            </w:r>
            <w:r w:rsidR="00D24ED0" w:rsidRPr="009337D2">
              <w:rPr>
                <w:rFonts w:ascii="Times New Roman" w:eastAsia="Times New Roman" w:hAnsi="Times New Roman" w:cs="Times New Roman"/>
                <w:color w:val="000000"/>
                <w:sz w:val="24"/>
                <w:szCs w:val="24"/>
                <w:lang w:val="kk-KZ"/>
              </w:rPr>
              <w:t>нысаналы талаптарға басқа қатысушылар арасында нысаналы жинақтарды бөлу бөлігінде нақтылау ұсынылады.</w:t>
            </w:r>
          </w:p>
          <w:p w14:paraId="694086BB" w14:textId="23295575" w:rsidR="00D24ED0" w:rsidRPr="009337D2" w:rsidRDefault="001B5426" w:rsidP="00D24ED0">
            <w:pPr>
              <w:ind w:firstLine="284"/>
              <w:jc w:val="both"/>
              <w:rPr>
                <w:rFonts w:ascii="Times New Roman" w:eastAsia="Times New Roman" w:hAnsi="Times New Roman" w:cs="Times New Roman"/>
                <w:color w:val="000000"/>
                <w:sz w:val="24"/>
                <w:szCs w:val="24"/>
                <w:lang w:val="kk-KZ"/>
              </w:rPr>
            </w:pPr>
            <w:r w:rsidRPr="009337D2">
              <w:rPr>
                <w:rFonts w:ascii="Times New Roman" w:eastAsia="Times New Roman" w:hAnsi="Times New Roman" w:cs="Times New Roman"/>
                <w:color w:val="000000"/>
                <w:sz w:val="24"/>
                <w:szCs w:val="24"/>
                <w:lang w:val="kk-KZ"/>
              </w:rPr>
              <w:t>(ҚЖМ</w:t>
            </w:r>
            <w:r w:rsidRPr="009337D2">
              <w:rPr>
                <w:rFonts w:ascii="Times New Roman" w:eastAsia="Times New Roman" w:hAnsi="Times New Roman" w:cs="Times New Roman"/>
                <w:color w:val="000000"/>
                <w:sz w:val="24"/>
                <w:szCs w:val="24"/>
                <w:vertAlign w:val="superscript"/>
                <w:lang w:val="kk-KZ"/>
              </w:rPr>
              <w:t>ДК</w:t>
            </w:r>
            <w:r w:rsidRPr="009337D2">
              <w:rPr>
                <w:rFonts w:ascii="Times New Roman" w:eastAsia="Times New Roman" w:hAnsi="Times New Roman" w:cs="Times New Roman"/>
                <w:color w:val="000000"/>
                <w:sz w:val="24"/>
                <w:szCs w:val="24"/>
                <w:lang w:val="kk-KZ"/>
              </w:rPr>
              <w:t xml:space="preserve">)-ға </w:t>
            </w:r>
            <w:r w:rsidR="00432C27" w:rsidRPr="009337D2">
              <w:rPr>
                <w:rFonts w:ascii="Times New Roman" w:eastAsia="Times New Roman" w:hAnsi="Times New Roman" w:cs="Times New Roman"/>
                <w:color w:val="000000"/>
                <w:sz w:val="24"/>
                <w:szCs w:val="24"/>
                <w:lang w:val="kk-KZ"/>
              </w:rPr>
              <w:t xml:space="preserve">есепті жылдың алдындағы күнтізбелік жыл үшін </w:t>
            </w:r>
            <w:r w:rsidRPr="009337D2">
              <w:rPr>
                <w:rFonts w:ascii="Times New Roman" w:eastAsia="Times New Roman" w:hAnsi="Times New Roman" w:cs="Times New Roman"/>
                <w:sz w:val="24"/>
                <w:szCs w:val="24"/>
                <w:lang w:val="kk-KZ"/>
              </w:rPr>
              <w:t>НТС</w:t>
            </w:r>
            <w:r w:rsidRPr="009337D2">
              <w:rPr>
                <w:rFonts w:ascii="Times New Roman" w:eastAsia="Times New Roman" w:hAnsi="Times New Roman" w:cs="Times New Roman"/>
                <w:sz w:val="24"/>
                <w:szCs w:val="24"/>
                <w:vertAlign w:val="superscript"/>
                <w:lang w:val="kk-KZ"/>
              </w:rPr>
              <w:t>50%ОИК</w:t>
            </w:r>
            <w:r w:rsidRPr="009337D2">
              <w:rPr>
                <w:rFonts w:ascii="Times New Roman" w:eastAsia="Times New Roman" w:hAnsi="Times New Roman" w:cs="Times New Roman"/>
                <w:color w:val="000000"/>
                <w:sz w:val="24"/>
                <w:szCs w:val="24"/>
                <w:lang w:val="kk-KZ"/>
              </w:rPr>
              <w:t xml:space="preserve"> </w:t>
            </w:r>
            <w:r w:rsidR="00D24ED0" w:rsidRPr="009337D2">
              <w:rPr>
                <w:rFonts w:ascii="Times New Roman" w:eastAsia="Times New Roman" w:hAnsi="Times New Roman" w:cs="Times New Roman"/>
                <w:color w:val="000000"/>
                <w:sz w:val="24"/>
                <w:szCs w:val="24"/>
                <w:lang w:val="kk-KZ"/>
              </w:rPr>
              <w:t xml:space="preserve"> дөңгелектегеннен кейінгі қалдықтардың және есепті жылдың алдындағы жылдың соңындағы жағдай бойынша нысаналы талаптардың сомасына есептелген инвестициялық кірістің шамалары енгізілетіндіктен, бір</w:t>
            </w:r>
            <w:r w:rsidR="00432C27" w:rsidRPr="009337D2">
              <w:rPr>
                <w:rFonts w:ascii="Times New Roman" w:eastAsia="Times New Roman" w:hAnsi="Times New Roman" w:cs="Times New Roman"/>
                <w:color w:val="000000"/>
                <w:sz w:val="24"/>
                <w:szCs w:val="24"/>
                <w:lang w:val="kk-KZ"/>
              </w:rPr>
              <w:t>дей</w:t>
            </w:r>
            <w:r w:rsidR="00D24ED0" w:rsidRPr="009337D2">
              <w:rPr>
                <w:rFonts w:ascii="Times New Roman" w:eastAsia="Times New Roman" w:hAnsi="Times New Roman" w:cs="Times New Roman"/>
                <w:color w:val="000000"/>
                <w:sz w:val="24"/>
                <w:szCs w:val="24"/>
                <w:lang w:val="kk-KZ"/>
              </w:rPr>
              <w:t xml:space="preserve"> түсіндіру үшін тұжырымды нақтылау ұсынылады, сондай-ақ дөңгелектеу әдісі нақтыланады</w:t>
            </w:r>
          </w:p>
          <w:p w14:paraId="3B496DE8" w14:textId="19BEFACD" w:rsidR="00D24ED0" w:rsidRPr="009337D2" w:rsidRDefault="00432C27" w:rsidP="00D24ED0">
            <w:pPr>
              <w:ind w:firstLine="284"/>
              <w:jc w:val="both"/>
              <w:rPr>
                <w:rFonts w:ascii="Times New Roman" w:eastAsia="Times New Roman" w:hAnsi="Times New Roman" w:cs="Times New Roman"/>
                <w:color w:val="000000"/>
                <w:sz w:val="24"/>
                <w:szCs w:val="24"/>
                <w:lang w:val="kk-KZ"/>
              </w:rPr>
            </w:pPr>
            <w:r w:rsidRPr="009337D2">
              <w:rPr>
                <w:rFonts w:ascii="Times New Roman" w:eastAsia="Times New Roman" w:hAnsi="Times New Roman" w:cs="Times New Roman"/>
                <w:color w:val="000000"/>
                <w:sz w:val="24"/>
                <w:szCs w:val="24"/>
                <w:lang w:val="kk-KZ"/>
              </w:rPr>
              <w:t>НТ</w:t>
            </w:r>
            <w:r w:rsidRPr="009337D2">
              <w:rPr>
                <w:rFonts w:ascii="Times New Roman" w:eastAsia="Times New Roman" w:hAnsi="Times New Roman" w:cs="Times New Roman"/>
                <w:color w:val="000000"/>
                <w:sz w:val="24"/>
                <w:szCs w:val="24"/>
                <w:vertAlign w:val="superscript"/>
                <w:lang w:val="kk-KZ"/>
              </w:rPr>
              <w:t>түз</w:t>
            </w:r>
            <w:r w:rsidRPr="009337D2">
              <w:rPr>
                <w:rFonts w:ascii="Times New Roman" w:eastAsia="Times New Roman" w:hAnsi="Times New Roman" w:cs="Times New Roman"/>
                <w:color w:val="000000"/>
                <w:sz w:val="24"/>
                <w:szCs w:val="24"/>
                <w:lang w:val="kk-KZ"/>
              </w:rPr>
              <w:t xml:space="preserve"> т</w:t>
            </w:r>
            <w:r w:rsidR="00D24ED0" w:rsidRPr="009337D2">
              <w:rPr>
                <w:rFonts w:ascii="Times New Roman" w:eastAsia="Times New Roman" w:hAnsi="Times New Roman" w:cs="Times New Roman"/>
                <w:color w:val="000000"/>
                <w:sz w:val="24"/>
                <w:szCs w:val="24"/>
                <w:lang w:val="kk-KZ"/>
              </w:rPr>
              <w:t>үзету сомасын тұжырымдау бөлігінде нақтылаушы редакция.</w:t>
            </w:r>
          </w:p>
          <w:p w14:paraId="1AD4B95D" w14:textId="77777777" w:rsidR="00D24ED0" w:rsidRPr="009337D2" w:rsidRDefault="00D24ED0" w:rsidP="00D24ED0">
            <w:pPr>
              <w:ind w:firstLine="284"/>
              <w:jc w:val="both"/>
              <w:rPr>
                <w:rFonts w:ascii="Times New Roman" w:eastAsia="Times New Roman" w:hAnsi="Times New Roman" w:cs="Times New Roman"/>
                <w:color w:val="000000"/>
                <w:sz w:val="24"/>
                <w:szCs w:val="24"/>
                <w:lang w:val="kk-KZ"/>
              </w:rPr>
            </w:pPr>
            <w:r w:rsidRPr="009337D2">
              <w:rPr>
                <w:rFonts w:ascii="Times New Roman" w:eastAsia="Times New Roman" w:hAnsi="Times New Roman" w:cs="Times New Roman"/>
                <w:color w:val="000000"/>
                <w:sz w:val="24"/>
                <w:szCs w:val="24"/>
                <w:lang w:val="kk-KZ"/>
              </w:rPr>
              <w:t>Сондай-ақ математикалық формулаларды дұрыс жазуға келтіру.</w:t>
            </w:r>
          </w:p>
          <w:p w14:paraId="025F522A" w14:textId="1A8771EE" w:rsidR="00D53FFB" w:rsidRPr="009337D2" w:rsidRDefault="00671A18" w:rsidP="00D24ED0">
            <w:pPr>
              <w:ind w:firstLine="284"/>
              <w:jc w:val="both"/>
              <w:rPr>
                <w:rFonts w:ascii="Times New Roman" w:eastAsia="Times New Roman" w:hAnsi="Times New Roman" w:cs="Times New Roman"/>
                <w:color w:val="000000"/>
                <w:sz w:val="24"/>
                <w:szCs w:val="24"/>
                <w:lang w:val="kk-KZ"/>
              </w:rPr>
            </w:pPr>
            <m:oMath>
              <m:sSup>
                <m:sSupPr>
                  <m:ctrlPr>
                    <w:rPr>
                      <w:rFonts w:ascii="Cambria Math" w:hAnsi="Cambria Math" w:cs="Times New Roman"/>
                      <w:i/>
                      <w:sz w:val="24"/>
                      <w:szCs w:val="24"/>
                      <w:lang w:val="kk-KZ"/>
                    </w:rPr>
                  </m:ctrlPr>
                </m:sSupPr>
                <m:e>
                  <m:r>
                    <w:rPr>
                      <w:rFonts w:ascii="Cambria Math" w:hAnsi="Cambria Math" w:cs="Times New Roman"/>
                      <w:sz w:val="24"/>
                      <w:szCs w:val="24"/>
                      <w:lang w:val="kk-KZ"/>
                    </w:rPr>
                    <m:t>НТ</m:t>
                  </m:r>
                </m:e>
                <m:sup>
                  <m:r>
                    <w:rPr>
                      <w:rFonts w:ascii="Cambria Math" w:hAnsi="Cambria Math" w:cs="Times New Roman"/>
                      <w:sz w:val="24"/>
                      <w:szCs w:val="24"/>
                      <w:lang w:val="kk-KZ"/>
                    </w:rPr>
                    <m:t>түз</m:t>
                  </m:r>
                </m:sup>
              </m:sSup>
            </m:oMath>
            <w:r w:rsidR="00D24ED0" w:rsidRPr="009337D2">
              <w:rPr>
                <w:rFonts w:ascii="Times New Roman" w:eastAsia="Times New Roman" w:hAnsi="Times New Roman" w:cs="Times New Roman"/>
                <w:color w:val="000000"/>
                <w:sz w:val="24"/>
                <w:szCs w:val="24"/>
                <w:lang w:val="kk-KZ"/>
              </w:rPr>
              <w:t xml:space="preserve"> </w:t>
            </w:r>
            <w:r w:rsidR="00432C27" w:rsidRPr="009337D2">
              <w:rPr>
                <w:rFonts w:ascii="Times New Roman" w:eastAsia="Times New Roman" w:hAnsi="Times New Roman" w:cs="Times New Roman"/>
                <w:color w:val="000000"/>
                <w:sz w:val="24"/>
                <w:szCs w:val="24"/>
                <w:lang w:val="kk-KZ"/>
              </w:rPr>
              <w:t xml:space="preserve">сомасын айқындау </w:t>
            </w:r>
            <w:r w:rsidR="00D24ED0" w:rsidRPr="009337D2">
              <w:rPr>
                <w:rFonts w:ascii="Times New Roman" w:eastAsia="Times New Roman" w:hAnsi="Times New Roman" w:cs="Times New Roman"/>
                <w:color w:val="000000"/>
                <w:sz w:val="24"/>
                <w:szCs w:val="24"/>
                <w:lang w:val="kk-KZ"/>
              </w:rPr>
              <w:t>формуласына «Н</w:t>
            </w:r>
            <w:r w:rsidR="006E4948" w:rsidRPr="009337D2">
              <w:rPr>
                <w:rFonts w:ascii="Times New Roman" w:eastAsia="Times New Roman" w:hAnsi="Times New Roman" w:cs="Times New Roman"/>
                <w:color w:val="000000"/>
                <w:sz w:val="24"/>
                <w:szCs w:val="24"/>
                <w:lang w:val="kk-KZ"/>
              </w:rPr>
              <w:t>Ж</w:t>
            </w:r>
            <w:r w:rsidR="00D24ED0" w:rsidRPr="009337D2">
              <w:rPr>
                <w:rFonts w:ascii="Times New Roman" w:eastAsia="Times New Roman" w:hAnsi="Times New Roman" w:cs="Times New Roman"/>
                <w:color w:val="000000"/>
                <w:sz w:val="24"/>
                <w:szCs w:val="24"/>
                <w:lang w:val="kk-KZ"/>
              </w:rPr>
              <w:t xml:space="preserve">» ұғымын енгізу: </w:t>
            </w:r>
            <w:r w:rsidR="00D53FFB" w:rsidRPr="009337D2">
              <w:rPr>
                <w:rFonts w:ascii="Times New Roman" w:eastAsia="Times New Roman" w:hAnsi="Times New Roman" w:cs="Times New Roman"/>
                <w:color w:val="000000"/>
                <w:sz w:val="24"/>
                <w:szCs w:val="24"/>
                <w:lang w:val="kk-KZ"/>
              </w:rPr>
              <w:t>мыналардың:</w:t>
            </w:r>
          </w:p>
          <w:p w14:paraId="3246595F" w14:textId="77777777" w:rsidR="00D53FFB" w:rsidRPr="009337D2" w:rsidRDefault="00D53FFB" w:rsidP="00D53FFB">
            <w:pPr>
              <w:ind w:firstLine="284"/>
              <w:jc w:val="both"/>
              <w:rPr>
                <w:rFonts w:ascii="Times New Roman" w:eastAsia="Times New Roman" w:hAnsi="Times New Roman" w:cs="Times New Roman"/>
                <w:color w:val="000000"/>
                <w:sz w:val="24"/>
                <w:szCs w:val="24"/>
                <w:lang w:val="kk-KZ"/>
              </w:rPr>
            </w:pPr>
            <w:r w:rsidRPr="009337D2">
              <w:rPr>
                <w:rFonts w:ascii="Times New Roman" w:eastAsia="Times New Roman" w:hAnsi="Times New Roman" w:cs="Times New Roman"/>
                <w:color w:val="000000"/>
                <w:sz w:val="24"/>
                <w:szCs w:val="24"/>
                <w:lang w:val="kk-KZ"/>
              </w:rPr>
              <w:lastRenderedPageBreak/>
              <w:t>- өткен жылдар немесе ағымдағы жыл ішінде Қазақстан Республикасының азаматтығын жоғалту, Қазақстан Республикасының азаматтығынан шығу себебі бойынша шығып қалған,</w:t>
            </w:r>
          </w:p>
          <w:p w14:paraId="55E41980" w14:textId="19A6F249" w:rsidR="00D24ED0" w:rsidRPr="009337D2" w:rsidRDefault="00D53FFB" w:rsidP="00D53FFB">
            <w:pPr>
              <w:ind w:firstLine="284"/>
              <w:jc w:val="both"/>
              <w:rPr>
                <w:rFonts w:ascii="Times New Roman" w:eastAsia="Times New Roman" w:hAnsi="Times New Roman" w:cs="Times New Roman"/>
                <w:color w:val="000000"/>
                <w:sz w:val="24"/>
                <w:szCs w:val="24"/>
                <w:lang w:val="kk-KZ"/>
              </w:rPr>
            </w:pPr>
            <w:r w:rsidRPr="009337D2">
              <w:rPr>
                <w:rFonts w:ascii="Times New Roman" w:eastAsia="Times New Roman" w:hAnsi="Times New Roman" w:cs="Times New Roman"/>
                <w:color w:val="000000"/>
                <w:sz w:val="24"/>
                <w:szCs w:val="24"/>
                <w:lang w:val="kk-KZ"/>
              </w:rPr>
              <w:t xml:space="preserve">- нысаналы талаптарға қатысушылар болуға құқығы жоқ, бұрын есепке алынған нысаналы жинақ алушылардың </w:t>
            </w:r>
            <w:r w:rsidR="00D24ED0" w:rsidRPr="009337D2">
              <w:rPr>
                <w:rFonts w:ascii="Times New Roman" w:eastAsia="Times New Roman" w:hAnsi="Times New Roman" w:cs="Times New Roman"/>
                <w:color w:val="000000"/>
                <w:sz w:val="24"/>
                <w:szCs w:val="24"/>
                <w:lang w:val="kk-KZ"/>
              </w:rPr>
              <w:t>нысаналы жинақтарының жалпы сомасы:</w:t>
            </w:r>
          </w:p>
          <w:p w14:paraId="63BCB138" w14:textId="77B9D32C" w:rsidR="00B821E9" w:rsidRPr="009337D2" w:rsidRDefault="00FE2173" w:rsidP="00453DE9">
            <w:pPr>
              <w:ind w:firstLine="284"/>
              <w:jc w:val="both"/>
              <w:rPr>
                <w:rFonts w:ascii="Times New Roman" w:eastAsia="Times New Roman" w:hAnsi="Times New Roman" w:cs="Times New Roman"/>
                <w:color w:val="000000"/>
                <w:sz w:val="24"/>
                <w:szCs w:val="24"/>
                <w:lang w:val="kk-KZ"/>
              </w:rPr>
            </w:pPr>
            <w:r w:rsidRPr="009337D2">
              <w:rPr>
                <w:rFonts w:ascii="Times New Roman" w:eastAsia="Times New Roman" w:hAnsi="Times New Roman" w:cs="Times New Roman"/>
                <w:color w:val="000000"/>
                <w:sz w:val="24"/>
                <w:szCs w:val="24"/>
                <w:lang w:val="kk-KZ"/>
              </w:rPr>
              <w:t>ҚЖМ</w:t>
            </w:r>
            <w:r w:rsidRPr="009337D2">
              <w:rPr>
                <w:rFonts w:ascii="Times New Roman" w:eastAsia="Times New Roman" w:hAnsi="Times New Roman" w:cs="Times New Roman"/>
                <w:color w:val="000000"/>
                <w:sz w:val="24"/>
                <w:szCs w:val="24"/>
                <w:vertAlign w:val="superscript"/>
                <w:lang w:val="kk-KZ"/>
              </w:rPr>
              <w:t>ДК</w:t>
            </w:r>
            <w:r w:rsidRPr="009337D2">
              <w:rPr>
                <w:rFonts w:ascii="Times New Roman" w:eastAsia="Times New Roman" w:hAnsi="Times New Roman" w:cs="Times New Roman"/>
                <w:color w:val="000000"/>
                <w:sz w:val="24"/>
                <w:szCs w:val="24"/>
                <w:lang w:val="kk-KZ"/>
              </w:rPr>
              <w:t xml:space="preserve"> </w:t>
            </w:r>
            <w:r w:rsidR="003B48C1" w:rsidRPr="009337D2">
              <w:rPr>
                <w:rFonts w:ascii="Times New Roman" w:eastAsia="Times New Roman" w:hAnsi="Times New Roman" w:cs="Times New Roman"/>
                <w:color w:val="000000"/>
                <w:sz w:val="24"/>
                <w:szCs w:val="24"/>
                <w:lang w:val="kk-KZ"/>
              </w:rPr>
              <w:t>(дөңгелектеуден кейінгі қалдықтардың жиынтық мөлшері)</w:t>
            </w:r>
            <w:r w:rsidR="00D72033" w:rsidRPr="009337D2">
              <w:rPr>
                <w:rFonts w:ascii="Times New Roman" w:eastAsia="Times New Roman" w:hAnsi="Times New Roman" w:cs="Times New Roman"/>
                <w:color w:val="000000"/>
                <w:sz w:val="24"/>
                <w:szCs w:val="24"/>
                <w:lang w:val="kk-KZ"/>
              </w:rPr>
              <w:t xml:space="preserve"> </w:t>
            </w:r>
            <w:r w:rsidR="003B48C1" w:rsidRPr="009337D2">
              <w:rPr>
                <w:rFonts w:ascii="Times New Roman" w:eastAsia="Times New Roman" w:hAnsi="Times New Roman" w:cs="Times New Roman"/>
                <w:color w:val="000000"/>
                <w:sz w:val="24"/>
                <w:szCs w:val="24"/>
                <w:lang w:val="kk-KZ"/>
              </w:rPr>
              <w:t>c</w:t>
            </w:r>
            <w:r w:rsidR="00B821E9" w:rsidRPr="009337D2">
              <w:rPr>
                <w:rFonts w:ascii="Times New Roman" w:eastAsia="Times New Roman" w:hAnsi="Times New Roman" w:cs="Times New Roman"/>
                <w:color w:val="000000"/>
                <w:sz w:val="24"/>
                <w:szCs w:val="24"/>
                <w:lang w:val="kk-KZ"/>
              </w:rPr>
              <w:t>ипаттама</w:t>
            </w:r>
            <w:r w:rsidR="003B48C1" w:rsidRPr="009337D2">
              <w:rPr>
                <w:rFonts w:ascii="Times New Roman" w:eastAsia="Times New Roman" w:hAnsi="Times New Roman" w:cs="Times New Roman"/>
                <w:color w:val="000000"/>
                <w:sz w:val="24"/>
                <w:szCs w:val="24"/>
                <w:lang w:val="kk-KZ"/>
              </w:rPr>
              <w:t>сы</w:t>
            </w:r>
            <w:r w:rsidR="00B821E9" w:rsidRPr="009337D2">
              <w:rPr>
                <w:rFonts w:ascii="Times New Roman" w:eastAsia="Times New Roman" w:hAnsi="Times New Roman" w:cs="Times New Roman"/>
                <w:color w:val="000000"/>
                <w:sz w:val="24"/>
                <w:szCs w:val="24"/>
                <w:lang w:val="kk-KZ"/>
              </w:rPr>
              <w:t xml:space="preserve">ның қайталануын болдырмау, </w:t>
            </w:r>
            <w:r w:rsidR="00453DE9" w:rsidRPr="009337D2">
              <w:rPr>
                <w:rFonts w:ascii="Times New Roman" w:eastAsia="Times New Roman" w:hAnsi="Times New Roman" w:cs="Times New Roman"/>
                <w:color w:val="000000"/>
                <w:sz w:val="24"/>
                <w:szCs w:val="24"/>
                <w:lang w:val="kk-KZ"/>
              </w:rPr>
              <w:t>-өйткен</w:t>
            </w:r>
            <w:r w:rsidR="00B821E9" w:rsidRPr="009337D2">
              <w:rPr>
                <w:rFonts w:ascii="Times New Roman" w:eastAsia="Times New Roman" w:hAnsi="Times New Roman" w:cs="Times New Roman"/>
                <w:color w:val="000000"/>
                <w:sz w:val="24"/>
                <w:szCs w:val="24"/>
                <w:lang w:val="kk-KZ"/>
              </w:rPr>
              <w:t>і сипаттама жоғарыда Қағидалардың 11-тармағында енгізілген.</w:t>
            </w:r>
          </w:p>
        </w:tc>
      </w:tr>
      <w:tr w:rsidR="00BF41D5" w:rsidRPr="00671A18" w14:paraId="5DAB34B1" w14:textId="77777777" w:rsidTr="00872796">
        <w:trPr>
          <w:gridAfter w:val="1"/>
          <w:wAfter w:w="29" w:type="dxa"/>
        </w:trPr>
        <w:tc>
          <w:tcPr>
            <w:tcW w:w="704" w:type="dxa"/>
            <w:tcBorders>
              <w:top w:val="single" w:sz="4" w:space="0" w:color="000000"/>
              <w:left w:val="single" w:sz="4" w:space="0" w:color="000000"/>
              <w:bottom w:val="single" w:sz="4" w:space="0" w:color="000000"/>
              <w:right w:val="single" w:sz="4" w:space="0" w:color="000000"/>
            </w:tcBorders>
          </w:tcPr>
          <w:p w14:paraId="3B07B82B" w14:textId="77777777" w:rsidR="00BF41D5" w:rsidRPr="00746E3C" w:rsidRDefault="00BF41D5" w:rsidP="00BF41D5">
            <w:pPr>
              <w:pStyle w:val="a5"/>
              <w:numPr>
                <w:ilvl w:val="0"/>
                <w:numId w:val="10"/>
              </w:numPr>
              <w:ind w:left="357" w:hanging="357"/>
              <w:jc w:val="center"/>
              <w:rPr>
                <w:rFonts w:ascii="Times New Roman" w:eastAsia="Times New Roman" w:hAnsi="Times New Roman" w:cs="Times New Roman"/>
                <w:sz w:val="24"/>
                <w:szCs w:val="24"/>
                <w:lang w:val="kk-KZ"/>
              </w:rPr>
            </w:pPr>
          </w:p>
        </w:tc>
        <w:tc>
          <w:tcPr>
            <w:tcW w:w="1538" w:type="dxa"/>
            <w:tcBorders>
              <w:top w:val="single" w:sz="4" w:space="0" w:color="000000"/>
              <w:left w:val="single" w:sz="4" w:space="0" w:color="000000"/>
              <w:bottom w:val="single" w:sz="4" w:space="0" w:color="000000"/>
              <w:right w:val="single" w:sz="4" w:space="0" w:color="000000"/>
            </w:tcBorders>
          </w:tcPr>
          <w:p w14:paraId="32310BA2" w14:textId="2E328742" w:rsidR="00BF41D5" w:rsidRPr="00746E3C" w:rsidRDefault="009A5612" w:rsidP="00B72AA8">
            <w:pPr>
              <w:jc w:val="cente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12</w:t>
            </w:r>
            <w:r w:rsidRPr="00746E3C">
              <w:rPr>
                <w:rFonts w:ascii="Times New Roman" w:hAnsi="Times New Roman" w:cs="Times New Roman"/>
                <w:color w:val="000000"/>
                <w:sz w:val="24"/>
                <w:szCs w:val="24"/>
                <w:lang w:val="kk-KZ"/>
              </w:rPr>
              <w:t>-тармақ</w:t>
            </w:r>
          </w:p>
        </w:tc>
        <w:tc>
          <w:tcPr>
            <w:tcW w:w="4536" w:type="dxa"/>
            <w:tcBorders>
              <w:top w:val="single" w:sz="4" w:space="0" w:color="000000"/>
              <w:left w:val="single" w:sz="4" w:space="0" w:color="000000"/>
              <w:bottom w:val="single" w:sz="4" w:space="0" w:color="000000"/>
              <w:right w:val="single" w:sz="4" w:space="0" w:color="000000"/>
            </w:tcBorders>
          </w:tcPr>
          <w:p w14:paraId="36B83DA1" w14:textId="77777777" w:rsidR="009A5612" w:rsidRPr="009A5612" w:rsidRDefault="009A5612" w:rsidP="009A5612">
            <w:pPr>
              <w:pStyle w:val="af0"/>
              <w:spacing w:before="0" w:beforeAutospacing="0" w:after="0" w:afterAutospacing="0"/>
              <w:ind w:firstLine="164"/>
              <w:jc w:val="both"/>
              <w:rPr>
                <w:lang w:val="kk-KZ"/>
              </w:rPr>
            </w:pPr>
            <w:r w:rsidRPr="009A5612">
              <w:rPr>
                <w:lang w:val="kk-KZ"/>
              </w:rPr>
              <w:t>12. Есепті жылдың соңындағы жағдай бойынша бір нысаналы талаптарға қатысушыға нысаналы талаптардың сомасы мынадай формула бойынша есептеледі:</w:t>
            </w:r>
          </w:p>
          <w:p w14:paraId="736C1E26" w14:textId="36127249" w:rsidR="009A5612" w:rsidRPr="009A5612" w:rsidRDefault="009A5612" w:rsidP="009A5612">
            <w:pPr>
              <w:pStyle w:val="af0"/>
              <w:spacing w:before="0" w:beforeAutospacing="0" w:after="0" w:afterAutospacing="0"/>
              <w:ind w:firstLine="164"/>
              <w:jc w:val="both"/>
            </w:pPr>
            <w:r w:rsidRPr="009A5612">
              <w:rPr>
                <w:noProof/>
              </w:rPr>
              <w:drawing>
                <wp:inline distT="0" distB="0" distL="0" distR="0" wp14:anchorId="03C66E96" wp14:editId="516F4E0F">
                  <wp:extent cx="2374265" cy="161925"/>
                  <wp:effectExtent l="0" t="0" r="6985"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74265" cy="161925"/>
                          </a:xfrm>
                          <a:prstGeom prst="rect">
                            <a:avLst/>
                          </a:prstGeom>
                          <a:noFill/>
                          <a:ln>
                            <a:noFill/>
                          </a:ln>
                        </pic:spPr>
                      </pic:pic>
                    </a:graphicData>
                  </a:graphic>
                </wp:inline>
              </w:drawing>
            </w:r>
          </w:p>
          <w:p w14:paraId="15CD9CF5" w14:textId="77777777" w:rsidR="009A5612" w:rsidRPr="009A5612" w:rsidRDefault="009A5612" w:rsidP="009A5612">
            <w:pPr>
              <w:ind w:firstLine="164"/>
              <w:jc w:val="both"/>
              <w:rPr>
                <w:rFonts w:ascii="Times New Roman" w:hAnsi="Times New Roman" w:cs="Times New Roman"/>
                <w:sz w:val="24"/>
                <w:szCs w:val="24"/>
              </w:rPr>
            </w:pPr>
            <w:r w:rsidRPr="009A5612">
              <w:rPr>
                <w:rFonts w:ascii="Times New Roman" w:hAnsi="Times New Roman" w:cs="Times New Roman"/>
                <w:sz w:val="24"/>
                <w:szCs w:val="24"/>
              </w:rPr>
              <w:t>мұндағы:</w:t>
            </w:r>
          </w:p>
          <w:p w14:paraId="1F228D1A" w14:textId="7C3E5B02" w:rsidR="009A5612" w:rsidRPr="009A5612" w:rsidRDefault="009A5612" w:rsidP="00DC0BC1">
            <w:pPr>
              <w:pStyle w:val="af0"/>
              <w:spacing w:before="0" w:beforeAutospacing="0" w:after="0" w:afterAutospacing="0"/>
              <w:ind w:firstLine="164"/>
              <w:jc w:val="both"/>
            </w:pPr>
            <w:r w:rsidRPr="00DC0BC1">
              <w:rPr>
                <w:b/>
                <w:noProof/>
              </w:rPr>
              <w:drawing>
                <wp:inline distT="0" distB="0" distL="0" distR="0" wp14:anchorId="6E8D1DAC" wp14:editId="51CFB26D">
                  <wp:extent cx="784860" cy="163830"/>
                  <wp:effectExtent l="0" t="0" r="0" b="762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84860" cy="163830"/>
                          </a:xfrm>
                          <a:prstGeom prst="rect">
                            <a:avLst/>
                          </a:prstGeom>
                          <a:noFill/>
                          <a:ln>
                            <a:noFill/>
                          </a:ln>
                        </pic:spPr>
                      </pic:pic>
                    </a:graphicData>
                  </a:graphic>
                </wp:inline>
              </w:drawing>
            </w:r>
            <w:r w:rsidR="00DC0BC1">
              <w:rPr>
                <w:lang w:val="kk-KZ"/>
              </w:rPr>
              <w:t xml:space="preserve"> </w:t>
            </w:r>
            <w:r w:rsidRPr="009A5612">
              <w:t>– нысаналы талаптарға қатысушыға арналған нысаналы талаптардың есепті жылдың алдындағы жылдың соңындағы сомасы;</w:t>
            </w:r>
          </w:p>
          <w:p w14:paraId="0B8BDAEA" w14:textId="0CB0445F" w:rsidR="009A5612" w:rsidRPr="009A5612" w:rsidRDefault="009A5612" w:rsidP="009A5612">
            <w:pPr>
              <w:pStyle w:val="af0"/>
              <w:spacing w:before="0" w:beforeAutospacing="0" w:after="0" w:afterAutospacing="0"/>
              <w:ind w:firstLine="164"/>
              <w:jc w:val="both"/>
            </w:pPr>
            <w:r w:rsidRPr="009A5612">
              <w:t xml:space="preserve">НТСалдыңғы – кесу әдісі қолданылып, үтірден кейін екі белгіге дейінгі дәлдікпен дөңгелектенеді. Дөңгелектегеннен кейінгі қалдықтардың шамалары барлық нысаналы талаптарға қатысушылар үшін </w:t>
            </w:r>
            <w:r w:rsidRPr="009A5612">
              <w:lastRenderedPageBreak/>
              <w:t>қалдықтардың жиынтық мөлшерін есептеу үшін қосылады (ҚЖМДК);</w:t>
            </w:r>
          </w:p>
          <w:p w14:paraId="1E9820AB" w14:textId="5C86B930" w:rsidR="00BF41D5" w:rsidRPr="009A5612" w:rsidRDefault="009A5612" w:rsidP="009A5612">
            <w:pPr>
              <w:pStyle w:val="af0"/>
              <w:spacing w:before="0" w:beforeAutospacing="0" w:after="0" w:afterAutospacing="0"/>
              <w:ind w:firstLine="164"/>
              <w:jc w:val="both"/>
            </w:pPr>
            <w:r w:rsidRPr="009A5612">
              <w:t>ОК – осы Қағидалардың 5-тармағына сәйкес есептелетін Ұлттық қордың валюталық активтерінің он сегіз жылдағы орташа жылдық (орташа геометриялық) кірістілігі.</w:t>
            </w:r>
          </w:p>
        </w:tc>
        <w:tc>
          <w:tcPr>
            <w:tcW w:w="4961" w:type="dxa"/>
            <w:tcBorders>
              <w:top w:val="single" w:sz="4" w:space="0" w:color="000000"/>
              <w:left w:val="single" w:sz="4" w:space="0" w:color="000000"/>
              <w:bottom w:val="single" w:sz="4" w:space="0" w:color="000000"/>
              <w:right w:val="single" w:sz="4" w:space="0" w:color="000000"/>
            </w:tcBorders>
          </w:tcPr>
          <w:p w14:paraId="46C7B8D1" w14:textId="77777777" w:rsidR="00DC0BC1" w:rsidRPr="00DC0BC1" w:rsidRDefault="00DC0BC1" w:rsidP="00DC0BC1">
            <w:pPr>
              <w:pStyle w:val="af0"/>
              <w:spacing w:before="0" w:beforeAutospacing="0" w:after="0" w:afterAutospacing="0"/>
              <w:ind w:firstLine="164"/>
              <w:jc w:val="both"/>
              <w:rPr>
                <w:lang w:val="kk-KZ"/>
              </w:rPr>
            </w:pPr>
            <w:r w:rsidRPr="00DC0BC1">
              <w:rPr>
                <w:lang w:val="kk-KZ"/>
              </w:rPr>
              <w:lastRenderedPageBreak/>
              <w:t>12. Есепті жылдың соңындағы жағдай бойынша бір нысаналы талаптарға қатысушыға нысаналы талаптардың сомасы мынадай формула бойынша есептеледі:</w:t>
            </w:r>
          </w:p>
          <w:p w14:paraId="5795587C" w14:textId="77777777" w:rsidR="00DC0BC1" w:rsidRPr="00DC0BC1" w:rsidRDefault="00DC0BC1" w:rsidP="00DC0BC1">
            <w:pPr>
              <w:pStyle w:val="af0"/>
              <w:spacing w:before="0" w:beforeAutospacing="0" w:after="0" w:afterAutospacing="0"/>
              <w:ind w:firstLine="164"/>
              <w:jc w:val="both"/>
            </w:pPr>
            <w:r w:rsidRPr="00DC0BC1">
              <w:rPr>
                <w:noProof/>
              </w:rPr>
              <w:drawing>
                <wp:inline distT="0" distB="0" distL="0" distR="0" wp14:anchorId="279B9D3E" wp14:editId="17EC14CA">
                  <wp:extent cx="2374265" cy="161925"/>
                  <wp:effectExtent l="0" t="0" r="6985"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74265" cy="161925"/>
                          </a:xfrm>
                          <a:prstGeom prst="rect">
                            <a:avLst/>
                          </a:prstGeom>
                          <a:noFill/>
                          <a:ln>
                            <a:noFill/>
                          </a:ln>
                        </pic:spPr>
                      </pic:pic>
                    </a:graphicData>
                  </a:graphic>
                </wp:inline>
              </w:drawing>
            </w:r>
          </w:p>
          <w:p w14:paraId="1BD14225" w14:textId="77777777" w:rsidR="0010525D" w:rsidRDefault="00DC0BC1" w:rsidP="0010525D">
            <w:pPr>
              <w:ind w:firstLine="164"/>
              <w:jc w:val="both"/>
              <w:rPr>
                <w:rFonts w:ascii="Times New Roman" w:hAnsi="Times New Roman" w:cs="Times New Roman"/>
                <w:sz w:val="24"/>
                <w:szCs w:val="24"/>
              </w:rPr>
            </w:pPr>
            <w:r w:rsidRPr="00DC0BC1">
              <w:rPr>
                <w:rFonts w:ascii="Times New Roman" w:hAnsi="Times New Roman" w:cs="Times New Roman"/>
                <w:sz w:val="24"/>
                <w:szCs w:val="24"/>
              </w:rPr>
              <w:t>мұндағы:</w:t>
            </w:r>
          </w:p>
          <w:p w14:paraId="758AAB99" w14:textId="77777777" w:rsidR="0010525D" w:rsidRPr="0010525D" w:rsidRDefault="0010525D" w:rsidP="0010525D">
            <w:pPr>
              <w:ind w:firstLine="164"/>
              <w:jc w:val="both"/>
              <w:rPr>
                <w:rFonts w:ascii="Times New Roman" w:hAnsi="Times New Roman" w:cs="Times New Roman"/>
                <w:sz w:val="24"/>
                <w:szCs w:val="24"/>
                <w:lang w:val="kk-KZ"/>
              </w:rPr>
            </w:pPr>
            <w:r w:rsidRPr="0010525D">
              <w:rPr>
                <w:rFonts w:ascii="Times New Roman" w:hAnsi="Times New Roman" w:cs="Times New Roman"/>
                <w:sz w:val="24"/>
                <w:szCs w:val="24"/>
                <w:lang w:val="kk-KZ"/>
              </w:rPr>
              <w:t>НТС</w:t>
            </w:r>
            <w:r w:rsidRPr="00453DE9">
              <w:rPr>
                <w:rFonts w:ascii="Times New Roman" w:hAnsi="Times New Roman" w:cs="Times New Roman"/>
                <w:sz w:val="24"/>
                <w:szCs w:val="24"/>
                <w:vertAlign w:val="superscript"/>
                <w:lang w:val="kk-KZ"/>
              </w:rPr>
              <w:t>алдыңғы</w:t>
            </w:r>
            <w:r w:rsidRPr="0010525D">
              <w:rPr>
                <w:rFonts w:ascii="Times New Roman" w:hAnsi="Times New Roman" w:cs="Times New Roman"/>
                <w:sz w:val="24"/>
                <w:szCs w:val="24"/>
                <w:lang w:val="kk-KZ"/>
              </w:rPr>
              <w:t xml:space="preserve">  – нысаналы талаптарға қатысушыға арналған нысаналы талаптардың есепті жылдың алдындағы жылдың соңындағы сомасы;</w:t>
            </w:r>
          </w:p>
          <w:p w14:paraId="15568A16" w14:textId="77777777" w:rsidR="0010525D" w:rsidRPr="0010525D" w:rsidRDefault="0010525D" w:rsidP="0010525D">
            <w:pPr>
              <w:ind w:firstLine="164"/>
              <w:jc w:val="both"/>
              <w:rPr>
                <w:rFonts w:ascii="Times New Roman" w:hAnsi="Times New Roman" w:cs="Times New Roman"/>
                <w:sz w:val="24"/>
                <w:szCs w:val="24"/>
                <w:lang w:val="kk-KZ"/>
              </w:rPr>
            </w:pPr>
            <w:r w:rsidRPr="0010525D">
              <w:rPr>
                <w:rFonts w:ascii="Times New Roman" w:hAnsi="Times New Roman" w:cs="Times New Roman"/>
                <w:sz w:val="24"/>
                <w:szCs w:val="24"/>
                <w:lang w:val="kk-KZ"/>
              </w:rPr>
              <w:t>НТС</w:t>
            </w:r>
            <w:r w:rsidRPr="00453DE9">
              <w:rPr>
                <w:rFonts w:ascii="Times New Roman" w:hAnsi="Times New Roman" w:cs="Times New Roman"/>
                <w:sz w:val="24"/>
                <w:szCs w:val="24"/>
                <w:vertAlign w:val="superscript"/>
                <w:lang w:val="kk-KZ"/>
              </w:rPr>
              <w:t>алдыңғы</w:t>
            </w:r>
            <w:r w:rsidRPr="0010525D">
              <w:rPr>
                <w:rFonts w:ascii="Times New Roman" w:hAnsi="Times New Roman" w:cs="Times New Roman"/>
                <w:sz w:val="24"/>
                <w:szCs w:val="24"/>
                <w:lang w:val="kk-KZ"/>
              </w:rPr>
              <w:t xml:space="preserve"> * (1+ОК) – кесу әдісі қолданылып, үтірден кейін екі белгіге дейінгі дәлдікпен дөңгелектенеді.</w:t>
            </w:r>
          </w:p>
          <w:p w14:paraId="68C31D5A" w14:textId="77777777" w:rsidR="0010525D" w:rsidRPr="0010525D" w:rsidRDefault="0010525D" w:rsidP="0010525D">
            <w:pPr>
              <w:ind w:firstLine="164"/>
              <w:jc w:val="both"/>
              <w:rPr>
                <w:rFonts w:ascii="Times New Roman" w:hAnsi="Times New Roman" w:cs="Times New Roman"/>
                <w:sz w:val="24"/>
                <w:szCs w:val="24"/>
                <w:lang w:val="kk-KZ"/>
              </w:rPr>
            </w:pPr>
            <w:r w:rsidRPr="0010525D">
              <w:rPr>
                <w:rFonts w:ascii="Times New Roman" w:hAnsi="Times New Roman" w:cs="Times New Roman"/>
                <w:sz w:val="24"/>
                <w:szCs w:val="24"/>
                <w:lang w:val="kk-KZ"/>
              </w:rPr>
              <w:t>Дөңгелектегеннен кейінгі қалдықтардың шамалары барлық нысаналы талаптарға қатысушылар үшін қалдықтардың жиынтық мөлшерін есептеу үшін қосылады (ҚЖМ</w:t>
            </w:r>
            <w:r w:rsidRPr="00453DE9">
              <w:rPr>
                <w:rFonts w:ascii="Times New Roman" w:hAnsi="Times New Roman" w:cs="Times New Roman"/>
                <w:sz w:val="24"/>
                <w:szCs w:val="24"/>
                <w:vertAlign w:val="superscript"/>
                <w:lang w:val="kk-KZ"/>
              </w:rPr>
              <w:t>ДК</w:t>
            </w:r>
            <w:r w:rsidRPr="0010525D">
              <w:rPr>
                <w:rFonts w:ascii="Times New Roman" w:hAnsi="Times New Roman" w:cs="Times New Roman"/>
                <w:sz w:val="24"/>
                <w:szCs w:val="24"/>
                <w:lang w:val="kk-KZ"/>
              </w:rPr>
              <w:t>);</w:t>
            </w:r>
          </w:p>
          <w:p w14:paraId="4D29F94A" w14:textId="66085574" w:rsidR="00BF41D5" w:rsidRPr="00746E3C" w:rsidRDefault="0010525D" w:rsidP="0010525D">
            <w:pPr>
              <w:ind w:firstLine="164"/>
              <w:jc w:val="both"/>
              <w:rPr>
                <w:rFonts w:ascii="Times New Roman" w:hAnsi="Times New Roman" w:cs="Times New Roman"/>
                <w:color w:val="000000"/>
                <w:sz w:val="24"/>
                <w:szCs w:val="24"/>
                <w:lang w:val="kk-KZ"/>
              </w:rPr>
            </w:pPr>
            <w:r w:rsidRPr="0010525D">
              <w:rPr>
                <w:rStyle w:val="70"/>
                <w:rFonts w:ascii="Times New Roman" w:hAnsi="Times New Roman" w:cs="Times New Roman"/>
                <w:i w:val="0"/>
                <w:color w:val="auto"/>
                <w:sz w:val="24"/>
                <w:szCs w:val="24"/>
                <w:lang w:val="kk-KZ"/>
              </w:rPr>
              <w:lastRenderedPageBreak/>
              <w:t>ОК – осы Қағидалардың 5-тармағына сәйкес есептелетін Ұлттық қордың валюталық активтерінің он сегіз жылдағы орташа жылдық (орташа геометриялық) кірістілігі</w:t>
            </w:r>
            <w:r w:rsidR="00DC0BC1" w:rsidRPr="0010525D">
              <w:rPr>
                <w:rFonts w:ascii="Times New Roman" w:hAnsi="Times New Roman" w:cs="Times New Roman"/>
                <w:sz w:val="24"/>
                <w:szCs w:val="24"/>
                <w:lang w:val="kk-KZ"/>
              </w:rPr>
              <w:t>.</w:t>
            </w:r>
          </w:p>
        </w:tc>
        <w:tc>
          <w:tcPr>
            <w:tcW w:w="3544" w:type="dxa"/>
            <w:tcBorders>
              <w:top w:val="single" w:sz="4" w:space="0" w:color="000000"/>
              <w:left w:val="single" w:sz="4" w:space="0" w:color="000000"/>
              <w:bottom w:val="single" w:sz="4" w:space="0" w:color="000000"/>
              <w:right w:val="single" w:sz="4" w:space="0" w:color="000000"/>
            </w:tcBorders>
          </w:tcPr>
          <w:p w14:paraId="5E4D7C6C" w14:textId="1799D079" w:rsidR="00BF41D5" w:rsidRPr="009337D2" w:rsidRDefault="00DC0BC1" w:rsidP="008F4F3E">
            <w:pPr>
              <w:ind w:firstLine="284"/>
              <w:jc w:val="both"/>
              <w:rPr>
                <w:rFonts w:ascii="Times New Roman" w:eastAsia="Times New Roman" w:hAnsi="Times New Roman" w:cs="Times New Roman"/>
                <w:color w:val="000000"/>
                <w:sz w:val="24"/>
                <w:szCs w:val="24"/>
                <w:lang w:val="kk-KZ"/>
              </w:rPr>
            </w:pPr>
            <w:r w:rsidRPr="009337D2">
              <w:rPr>
                <w:rFonts w:ascii="Times New Roman" w:eastAsia="Times New Roman" w:hAnsi="Times New Roman" w:cs="Times New Roman"/>
                <w:color w:val="000000"/>
                <w:sz w:val="24"/>
                <w:szCs w:val="24"/>
                <w:lang w:val="kk-KZ"/>
              </w:rPr>
              <w:lastRenderedPageBreak/>
              <w:t>Нақтылаушы редакция, өйткені есептелген инвестициялық кірісті ескере отырып, нысаналы талаптардың сомасы дөңгелектенеді.</w:t>
            </w:r>
          </w:p>
        </w:tc>
      </w:tr>
      <w:tr w:rsidR="00BF41D5" w:rsidRPr="00671A18" w14:paraId="2BA088E8" w14:textId="77777777" w:rsidTr="00872796">
        <w:trPr>
          <w:gridAfter w:val="1"/>
          <w:wAfter w:w="29" w:type="dxa"/>
        </w:trPr>
        <w:tc>
          <w:tcPr>
            <w:tcW w:w="704" w:type="dxa"/>
            <w:tcBorders>
              <w:top w:val="single" w:sz="4" w:space="0" w:color="000000"/>
              <w:left w:val="single" w:sz="4" w:space="0" w:color="000000"/>
              <w:bottom w:val="single" w:sz="4" w:space="0" w:color="000000"/>
              <w:right w:val="single" w:sz="4" w:space="0" w:color="000000"/>
            </w:tcBorders>
          </w:tcPr>
          <w:p w14:paraId="1C578DE9" w14:textId="77777777" w:rsidR="00BF41D5" w:rsidRPr="00746E3C" w:rsidRDefault="00BF41D5" w:rsidP="00BF41D5">
            <w:pPr>
              <w:pStyle w:val="a5"/>
              <w:numPr>
                <w:ilvl w:val="0"/>
                <w:numId w:val="10"/>
              </w:numPr>
              <w:ind w:left="357" w:hanging="357"/>
              <w:jc w:val="center"/>
              <w:rPr>
                <w:rFonts w:ascii="Times New Roman" w:eastAsia="Times New Roman" w:hAnsi="Times New Roman" w:cs="Times New Roman"/>
                <w:sz w:val="24"/>
                <w:szCs w:val="24"/>
                <w:lang w:val="kk-KZ"/>
              </w:rPr>
            </w:pPr>
          </w:p>
        </w:tc>
        <w:tc>
          <w:tcPr>
            <w:tcW w:w="1538" w:type="dxa"/>
            <w:tcBorders>
              <w:top w:val="single" w:sz="4" w:space="0" w:color="000000"/>
              <w:left w:val="single" w:sz="4" w:space="0" w:color="000000"/>
              <w:bottom w:val="single" w:sz="4" w:space="0" w:color="000000"/>
              <w:right w:val="single" w:sz="4" w:space="0" w:color="000000"/>
            </w:tcBorders>
          </w:tcPr>
          <w:p w14:paraId="65EBDE9C" w14:textId="52232D20" w:rsidR="00BF41D5" w:rsidRPr="00746E3C" w:rsidRDefault="00BD1F07" w:rsidP="00B72AA8">
            <w:pPr>
              <w:jc w:val="cente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18</w:t>
            </w:r>
            <w:r w:rsidRPr="00746E3C">
              <w:rPr>
                <w:rFonts w:ascii="Times New Roman" w:hAnsi="Times New Roman" w:cs="Times New Roman"/>
                <w:color w:val="000000"/>
                <w:sz w:val="24"/>
                <w:szCs w:val="24"/>
                <w:lang w:val="kk-KZ"/>
              </w:rPr>
              <w:t>-тармақ</w:t>
            </w:r>
          </w:p>
        </w:tc>
        <w:tc>
          <w:tcPr>
            <w:tcW w:w="4536" w:type="dxa"/>
            <w:tcBorders>
              <w:top w:val="single" w:sz="4" w:space="0" w:color="000000"/>
              <w:left w:val="single" w:sz="4" w:space="0" w:color="000000"/>
              <w:bottom w:val="single" w:sz="4" w:space="0" w:color="000000"/>
              <w:right w:val="single" w:sz="4" w:space="0" w:color="000000"/>
            </w:tcBorders>
          </w:tcPr>
          <w:p w14:paraId="24C80501" w14:textId="1412C150" w:rsidR="00BF41D5" w:rsidRPr="00BD1F07" w:rsidRDefault="000D35A8" w:rsidP="00471583">
            <w:pPr>
              <w:pStyle w:val="af0"/>
              <w:spacing w:before="0" w:beforeAutospacing="0" w:after="0" w:afterAutospacing="0"/>
              <w:ind w:firstLine="169"/>
              <w:jc w:val="both"/>
              <w:rPr>
                <w:lang w:val="kk-KZ"/>
              </w:rPr>
            </w:pPr>
            <w:r w:rsidRPr="000E3111">
              <w:rPr>
                <w:lang w:val="kk-KZ"/>
              </w:rPr>
              <w:t xml:space="preserve">18. БЖЗҚ осы Қағидалардың 14-тармағы орындалғаннан кейін үш жұмыс күні ішінде ҚР ҰБ-ға ағымдағы күнтізбелік жылы он сегіз жасқа толған/толатын, қайтыс болған не соттың заңды күшіне енген шешімімен қайтыс болды деп жарияланған нысаналы талаптарға қатысушылар, сондай-ақ алдыңғы кезеңдер немесе ағымдағы жыл ішінде нысаналы талаптарға қатысушы болуға құқығы бар </w:t>
            </w:r>
            <w:r w:rsidRPr="0032766B">
              <w:rPr>
                <w:b/>
                <w:lang w:val="kk-KZ"/>
              </w:rPr>
              <w:t>не болған</w:t>
            </w:r>
            <w:r w:rsidRPr="000E3111">
              <w:rPr>
                <w:lang w:val="kk-KZ"/>
              </w:rPr>
              <w:t xml:space="preserve">, бұрын есепке алынбаған балалар бойынша нысаналы талаптарға </w:t>
            </w:r>
            <w:r w:rsidRPr="0032766B">
              <w:rPr>
                <w:b/>
                <w:lang w:val="kk-KZ"/>
              </w:rPr>
              <w:t>қатысушыларға немесе нысаналы жинақтарды алушыларға нысаналы</w:t>
            </w:r>
            <w:r w:rsidRPr="000E3111">
              <w:rPr>
                <w:lang w:val="kk-KZ"/>
              </w:rPr>
              <w:t xml:space="preserve"> жинақтар </w:t>
            </w:r>
            <w:r w:rsidRPr="0032766B">
              <w:rPr>
                <w:b/>
                <w:lang w:val="kk-KZ"/>
              </w:rPr>
              <w:t>сомасында</w:t>
            </w:r>
            <w:r w:rsidRPr="000E3111">
              <w:rPr>
                <w:lang w:val="kk-KZ"/>
              </w:rPr>
              <w:t xml:space="preserve"> </w:t>
            </w:r>
            <w:r w:rsidRPr="0032766B">
              <w:rPr>
                <w:b/>
                <w:lang w:val="kk-KZ"/>
              </w:rPr>
              <w:t>нысаналы активтер шотына осы Қағидаларға 3-қосымшаға сәйкес алдыңғы кезеңдер немесе ағымдағы жыл ішінде Қазақстан Республикасының азаматтығын жоғалтқан</w:t>
            </w:r>
            <w:r w:rsidRPr="000E3111">
              <w:rPr>
                <w:lang w:val="kk-KZ"/>
              </w:rPr>
              <w:t xml:space="preserve">, Қазақстан Республикасының азаматтығынан шыққан адамдар бойынша </w:t>
            </w:r>
            <w:r w:rsidRPr="0032766B">
              <w:rPr>
                <w:b/>
                <w:lang w:val="kk-KZ"/>
              </w:rPr>
              <w:t>нысаналы жинақтар сомасына азайтылған нысаналы талаптарды аударуға өтінім жібереді</w:t>
            </w:r>
            <w:r w:rsidRPr="000E3111">
              <w:rPr>
                <w:lang w:val="kk-KZ"/>
              </w:rPr>
              <w:t>.</w:t>
            </w:r>
          </w:p>
        </w:tc>
        <w:tc>
          <w:tcPr>
            <w:tcW w:w="4961" w:type="dxa"/>
            <w:tcBorders>
              <w:top w:val="single" w:sz="4" w:space="0" w:color="000000"/>
              <w:left w:val="single" w:sz="4" w:space="0" w:color="000000"/>
              <w:bottom w:val="single" w:sz="4" w:space="0" w:color="000000"/>
              <w:right w:val="single" w:sz="4" w:space="0" w:color="000000"/>
            </w:tcBorders>
          </w:tcPr>
          <w:p w14:paraId="2874B448" w14:textId="4BFC759D" w:rsidR="00BF41D5" w:rsidRPr="00872796" w:rsidRDefault="00EC35CB" w:rsidP="00EC35CB">
            <w:pPr>
              <w:ind w:firstLine="426"/>
              <w:jc w:val="both"/>
              <w:rPr>
                <w:rFonts w:ascii="Times New Roman" w:hAnsi="Times New Roman" w:cs="Times New Roman"/>
                <w:sz w:val="24"/>
                <w:szCs w:val="24"/>
                <w:lang w:val="kk-KZ"/>
              </w:rPr>
            </w:pPr>
            <w:r w:rsidRPr="00872796">
              <w:rPr>
                <w:rFonts w:ascii="Times New Roman" w:hAnsi="Times New Roman" w:cs="Times New Roman"/>
                <w:color w:val="000000"/>
                <w:sz w:val="24"/>
                <w:szCs w:val="24"/>
                <w:lang w:val="kk-KZ"/>
              </w:rPr>
              <w:t xml:space="preserve">18. </w:t>
            </w:r>
            <w:bookmarkStart w:id="8" w:name="_Hlk208997034"/>
            <w:r w:rsidRPr="00872796">
              <w:rPr>
                <w:rFonts w:ascii="Times New Roman" w:hAnsi="Times New Roman" w:cs="Times New Roman"/>
                <w:color w:val="000000"/>
                <w:sz w:val="24"/>
                <w:szCs w:val="24"/>
                <w:lang w:val="kk-KZ"/>
              </w:rPr>
              <w:t xml:space="preserve">БЖЗҚ осы Қағидалардың </w:t>
            </w:r>
            <w:r w:rsidR="00872796" w:rsidRPr="00BF14DF">
              <w:rPr>
                <w:rFonts w:ascii="Times New Roman" w:hAnsi="Times New Roman" w:cs="Times New Roman"/>
                <w:sz w:val="24"/>
                <w:szCs w:val="24"/>
                <w:lang w:val="kk-KZ"/>
              </w:rPr>
              <w:t>14-тармағы</w:t>
            </w:r>
            <w:r w:rsidRPr="00BF14DF">
              <w:rPr>
                <w:rFonts w:ascii="Times New Roman" w:hAnsi="Times New Roman" w:cs="Times New Roman"/>
                <w:sz w:val="24"/>
                <w:szCs w:val="24"/>
                <w:lang w:val="kk-KZ"/>
              </w:rPr>
              <w:t xml:space="preserve"> </w:t>
            </w:r>
            <w:r w:rsidRPr="00872796">
              <w:rPr>
                <w:rFonts w:ascii="Times New Roman" w:hAnsi="Times New Roman" w:cs="Times New Roman"/>
                <w:color w:val="000000"/>
                <w:sz w:val="24"/>
                <w:szCs w:val="24"/>
                <w:lang w:val="kk-KZ"/>
              </w:rPr>
              <w:t xml:space="preserve">орындалғаннан кейін үш жұмыс күні ішінде ҚР ҰБ-ға </w:t>
            </w:r>
            <w:r w:rsidRPr="00872796">
              <w:rPr>
                <w:rFonts w:ascii="Times New Roman" w:hAnsi="Times New Roman" w:cs="Times New Roman"/>
                <w:b/>
                <w:color w:val="000000"/>
                <w:sz w:val="24"/>
                <w:szCs w:val="24"/>
                <w:lang w:val="kk-KZ"/>
              </w:rPr>
              <w:t xml:space="preserve">осы Қағидаларға </w:t>
            </w:r>
            <w:bookmarkStart w:id="9" w:name="sub1009930043"/>
            <w:r w:rsidRPr="00BF14DF">
              <w:rPr>
                <w:rFonts w:ascii="Times New Roman" w:hAnsi="Times New Roman" w:cs="Times New Roman"/>
                <w:b/>
                <w:sz w:val="24"/>
                <w:szCs w:val="24"/>
                <w:lang w:val="kk-KZ"/>
              </w:rPr>
              <w:t>3-қосымшаға</w:t>
            </w:r>
            <w:bookmarkEnd w:id="9"/>
            <w:r w:rsidRPr="00BF14DF">
              <w:rPr>
                <w:rFonts w:ascii="Times New Roman" w:hAnsi="Times New Roman" w:cs="Times New Roman"/>
                <w:b/>
                <w:sz w:val="24"/>
                <w:szCs w:val="24"/>
                <w:lang w:val="kk-KZ"/>
              </w:rPr>
              <w:t xml:space="preserve"> </w:t>
            </w:r>
            <w:r w:rsidRPr="00872796">
              <w:rPr>
                <w:rFonts w:ascii="Times New Roman" w:hAnsi="Times New Roman" w:cs="Times New Roman"/>
                <w:b/>
                <w:color w:val="000000"/>
                <w:sz w:val="24"/>
                <w:szCs w:val="24"/>
                <w:lang w:val="kk-KZ"/>
              </w:rPr>
              <w:t>сәйкес</w:t>
            </w:r>
            <w:r w:rsidRPr="00EC35CB">
              <w:rPr>
                <w:rFonts w:ascii="Times New Roman" w:hAnsi="Times New Roman" w:cs="Times New Roman"/>
                <w:color w:val="000000"/>
                <w:sz w:val="24"/>
                <w:szCs w:val="24"/>
                <w:lang w:val="kk-KZ"/>
              </w:rPr>
              <w:t xml:space="preserve"> </w:t>
            </w:r>
            <w:r w:rsidRPr="00872796">
              <w:rPr>
                <w:rFonts w:ascii="Times New Roman" w:hAnsi="Times New Roman" w:cs="Times New Roman"/>
                <w:color w:val="000000"/>
                <w:sz w:val="24"/>
                <w:szCs w:val="24"/>
                <w:lang w:val="kk-KZ"/>
              </w:rPr>
              <w:t>ағымдағы күнтізбелік жылы он сегіз жасқа толған/толатын, қайтыс болған не соттың заңды күшіне енген шешімімен қайтыс болды деп жарияланған нысаналы талаптарға қатысушылар, сондай-ақ алдыңғы кезеңдер немесе ағымдағы жыл ішінде нысаналы талаптарға қатысушы болуға құқығы бар не болған, бұрын есепке алынбаған балалар бойынша нысаналы талаптарға қатысушыларға немесе нысаналы жинақтарды алушыларға нысаналы жинақтар сомасында нысаналы активтер шотына алдыңғы кезеңдер немесе ағымдағы жыл ішінде Қазақстан Республикасының азаматтығын жоғалтқан, Қазақстан Республикасының азаматтығынан шыққан адамдар</w:t>
            </w:r>
            <w:r>
              <w:rPr>
                <w:rFonts w:ascii="Times New Roman" w:hAnsi="Times New Roman" w:cs="Times New Roman"/>
                <w:color w:val="000000"/>
                <w:sz w:val="24"/>
                <w:szCs w:val="24"/>
                <w:lang w:val="kk-KZ"/>
              </w:rPr>
              <w:t>,</w:t>
            </w:r>
            <w:r w:rsidRPr="00872796">
              <w:rPr>
                <w:rFonts w:ascii="Times New Roman" w:hAnsi="Times New Roman" w:cs="Times New Roman"/>
                <w:color w:val="000000"/>
                <w:sz w:val="24"/>
                <w:szCs w:val="24"/>
                <w:lang w:val="kk-KZ"/>
              </w:rPr>
              <w:t xml:space="preserve"> </w:t>
            </w:r>
            <w:r w:rsidRPr="00872796">
              <w:rPr>
                <w:rStyle w:val="anegp0gi0b9av8jahpyh"/>
                <w:rFonts w:ascii="Times New Roman" w:hAnsi="Times New Roman" w:cs="Times New Roman"/>
                <w:b/>
                <w:sz w:val="24"/>
                <w:szCs w:val="24"/>
                <w:lang w:val="kk-KZ"/>
              </w:rPr>
              <w:t>сондай</w:t>
            </w:r>
            <w:r w:rsidRPr="00872796">
              <w:rPr>
                <w:rFonts w:ascii="Times New Roman" w:hAnsi="Times New Roman" w:cs="Times New Roman"/>
                <w:b/>
                <w:sz w:val="24"/>
                <w:szCs w:val="24"/>
                <w:lang w:val="kk-KZ"/>
              </w:rPr>
              <w:t xml:space="preserve">-ақ </w:t>
            </w:r>
            <w:r w:rsidR="005B22B8" w:rsidRPr="00872796">
              <w:rPr>
                <w:rFonts w:ascii="Times New Roman" w:eastAsia="Times New Roman" w:hAnsi="Times New Roman" w:cs="Times New Roman"/>
                <w:b/>
                <w:sz w:val="24"/>
                <w:szCs w:val="24"/>
                <w:lang w:val="kk-KZ"/>
              </w:rPr>
              <w:t>нысаналы талаптарға қатысушылар болуға құқығы жоқ, бұрын есепке алынған</w:t>
            </w:r>
            <w:r w:rsidR="005B22B8" w:rsidRPr="005B22B8">
              <w:rPr>
                <w:rStyle w:val="anegp0gi0b9av8jahpyh"/>
                <w:rFonts w:ascii="Times New Roman" w:hAnsi="Times New Roman" w:cs="Times New Roman"/>
                <w:b/>
                <w:sz w:val="24"/>
                <w:szCs w:val="24"/>
                <w:lang w:val="kk-KZ"/>
              </w:rPr>
              <w:t xml:space="preserve"> </w:t>
            </w:r>
            <w:r w:rsidR="005B22B8">
              <w:rPr>
                <w:rStyle w:val="anegp0gi0b9av8jahpyh"/>
                <w:rFonts w:ascii="Times New Roman" w:hAnsi="Times New Roman" w:cs="Times New Roman"/>
                <w:b/>
                <w:sz w:val="24"/>
                <w:szCs w:val="24"/>
                <w:lang w:val="kk-KZ"/>
              </w:rPr>
              <w:t xml:space="preserve">адамдар </w:t>
            </w:r>
            <w:r w:rsidRPr="00872796">
              <w:rPr>
                <w:rStyle w:val="anegp0gi0b9av8jahpyh"/>
                <w:rFonts w:ascii="Times New Roman" w:hAnsi="Times New Roman" w:cs="Times New Roman"/>
                <w:b/>
                <w:sz w:val="24"/>
                <w:szCs w:val="24"/>
                <w:lang w:val="kk-KZ"/>
              </w:rPr>
              <w:t>бойынша</w:t>
            </w:r>
            <w:r w:rsidRPr="00EC35CB">
              <w:rPr>
                <w:rFonts w:ascii="Times New Roman" w:hAnsi="Times New Roman" w:cs="Times New Roman"/>
                <w:color w:val="000000"/>
                <w:sz w:val="24"/>
                <w:szCs w:val="24"/>
                <w:lang w:val="kk-KZ"/>
              </w:rPr>
              <w:t xml:space="preserve"> </w:t>
            </w:r>
            <w:r w:rsidRPr="00872796">
              <w:rPr>
                <w:rFonts w:ascii="Times New Roman" w:hAnsi="Times New Roman" w:cs="Times New Roman"/>
                <w:color w:val="000000"/>
                <w:sz w:val="24"/>
                <w:szCs w:val="24"/>
                <w:lang w:val="kk-KZ"/>
              </w:rPr>
              <w:t>нысаналы жинақтар сомасына азайтылған нысаналы талаптарды аударуға өтінім жібереді</w:t>
            </w:r>
            <w:r w:rsidRPr="00EC35CB">
              <w:rPr>
                <w:rFonts w:ascii="Times New Roman" w:hAnsi="Times New Roman" w:cs="Times New Roman"/>
                <w:sz w:val="24"/>
                <w:szCs w:val="24"/>
                <w:lang w:val="kk-KZ"/>
              </w:rPr>
              <w:t>.</w:t>
            </w:r>
            <w:bookmarkEnd w:id="8"/>
          </w:p>
        </w:tc>
        <w:tc>
          <w:tcPr>
            <w:tcW w:w="3544" w:type="dxa"/>
            <w:tcBorders>
              <w:top w:val="single" w:sz="4" w:space="0" w:color="000000"/>
              <w:left w:val="single" w:sz="4" w:space="0" w:color="000000"/>
              <w:bottom w:val="single" w:sz="4" w:space="0" w:color="000000"/>
              <w:right w:val="single" w:sz="4" w:space="0" w:color="000000"/>
            </w:tcBorders>
          </w:tcPr>
          <w:p w14:paraId="21326715" w14:textId="77777777" w:rsidR="00BF14DF" w:rsidRPr="009337D2" w:rsidRDefault="00BF14DF" w:rsidP="00BF14DF">
            <w:pPr>
              <w:ind w:firstLine="284"/>
              <w:jc w:val="both"/>
              <w:rPr>
                <w:rFonts w:ascii="Times New Roman" w:eastAsia="Times New Roman" w:hAnsi="Times New Roman" w:cs="Times New Roman"/>
                <w:color w:val="000000"/>
                <w:sz w:val="24"/>
                <w:szCs w:val="24"/>
                <w:lang w:val="kk-KZ"/>
              </w:rPr>
            </w:pPr>
            <w:r w:rsidRPr="009337D2">
              <w:rPr>
                <w:rFonts w:ascii="Times New Roman" w:eastAsia="Times New Roman" w:hAnsi="Times New Roman" w:cs="Times New Roman"/>
                <w:color w:val="000000"/>
                <w:sz w:val="24"/>
                <w:szCs w:val="24"/>
                <w:lang w:val="kk-KZ"/>
              </w:rPr>
              <w:t>Нақтылаушы редакция.</w:t>
            </w:r>
          </w:p>
          <w:p w14:paraId="25A94E5F" w14:textId="77777777" w:rsidR="00BF14DF" w:rsidRPr="00BF14DF" w:rsidRDefault="00BF14DF" w:rsidP="00BF14DF">
            <w:pPr>
              <w:ind w:firstLine="284"/>
              <w:jc w:val="both"/>
              <w:rPr>
                <w:rFonts w:ascii="Times New Roman" w:eastAsia="Times New Roman" w:hAnsi="Times New Roman" w:cs="Times New Roman"/>
                <w:color w:val="000000"/>
                <w:sz w:val="24"/>
                <w:szCs w:val="24"/>
                <w:lang w:val="kk-KZ"/>
              </w:rPr>
            </w:pPr>
            <w:r w:rsidRPr="009337D2">
              <w:rPr>
                <w:rFonts w:ascii="Times New Roman" w:eastAsia="Times New Roman" w:hAnsi="Times New Roman" w:cs="Times New Roman"/>
                <w:color w:val="000000"/>
                <w:sz w:val="24"/>
                <w:szCs w:val="24"/>
                <w:lang w:val="kk-KZ"/>
              </w:rPr>
              <w:t>Нысаналы жинақтарды алушылар бойынша ЖТ</w:t>
            </w:r>
            <w:r w:rsidRPr="009337D2">
              <w:rPr>
                <w:rFonts w:ascii="Times New Roman" w:eastAsia="Times New Roman" w:hAnsi="Times New Roman" w:cs="Times New Roman"/>
                <w:color w:val="000000"/>
                <w:sz w:val="24"/>
                <w:szCs w:val="24"/>
                <w:lang w:val="kk-KZ"/>
              </w:rPr>
              <w:br/>
              <w:t xml:space="preserve">МДҚ-ның өзектендірілген мәліметтерін алу нәтижесінде нысаналы жинақтарды алушы нысаналы жинақтарды алу құқығын жоғалтуы мүмкін, мысалы: </w:t>
            </w:r>
            <w:r w:rsidRPr="00BF14DF">
              <w:rPr>
                <w:rFonts w:ascii="Times New Roman" w:eastAsia="Times New Roman" w:hAnsi="Times New Roman" w:cs="Times New Roman"/>
                <w:color w:val="000000"/>
                <w:sz w:val="24"/>
                <w:szCs w:val="24"/>
                <w:lang w:val="kk-KZ"/>
              </w:rPr>
              <w:t>2023 жылғы тізімдерде 2006 жылы туылғандар ретінде көрсетілді, ақшаны ОСК-ға есептегеннен кейін, 2024 жыл ішінде ЖТМДҚ-дан туған жылы 2004 жылға өзгертілгені туралы жаңартылған мәліметтер алынды.</w:t>
            </w:r>
          </w:p>
          <w:p w14:paraId="2034FB7C" w14:textId="2CAD211C" w:rsidR="00BF41D5" w:rsidRPr="009337D2" w:rsidRDefault="004271D5" w:rsidP="00BF14DF">
            <w:pPr>
              <w:ind w:firstLine="284"/>
              <w:jc w:val="both"/>
              <w:rPr>
                <w:rFonts w:ascii="Times New Roman" w:eastAsia="Times New Roman" w:hAnsi="Times New Roman" w:cs="Times New Roman"/>
                <w:color w:val="000000"/>
                <w:sz w:val="24"/>
                <w:szCs w:val="24"/>
                <w:lang w:val="kk-KZ"/>
              </w:rPr>
            </w:pPr>
            <w:r w:rsidRPr="004271D5">
              <w:rPr>
                <w:rFonts w:ascii="Times New Roman" w:eastAsia="Times New Roman" w:hAnsi="Times New Roman" w:cs="Times New Roman"/>
                <w:color w:val="000000"/>
                <w:sz w:val="24"/>
                <w:szCs w:val="24"/>
                <w:lang w:val="kk-KZ"/>
              </w:rPr>
              <w:t xml:space="preserve">Баяндалғанды ескере отырып, мақсатты жинақтарды азаматтықты тоқтатқандар бойынша және мақсатты талаптарға басқа қатысушылар арасында нысаналы талаптарға қатысу құқығы болмағандар бойынша бөлу бөлігінде Қағидалар тармағының </w:t>
            </w:r>
            <w:r w:rsidRPr="004271D5">
              <w:rPr>
                <w:rFonts w:ascii="Times New Roman" w:eastAsia="Times New Roman" w:hAnsi="Times New Roman" w:cs="Times New Roman"/>
                <w:color w:val="000000"/>
                <w:sz w:val="24"/>
                <w:szCs w:val="24"/>
                <w:lang w:val="kk-KZ"/>
              </w:rPr>
              <w:lastRenderedPageBreak/>
              <w:t>редакциясын нақтылау ұсынылады.</w:t>
            </w:r>
          </w:p>
        </w:tc>
      </w:tr>
      <w:tr w:rsidR="00BF41D5" w:rsidRPr="00671A18" w14:paraId="032FDF8B" w14:textId="77777777" w:rsidTr="00872796">
        <w:trPr>
          <w:gridAfter w:val="1"/>
          <w:wAfter w:w="29" w:type="dxa"/>
        </w:trPr>
        <w:tc>
          <w:tcPr>
            <w:tcW w:w="704" w:type="dxa"/>
            <w:tcBorders>
              <w:top w:val="single" w:sz="4" w:space="0" w:color="000000"/>
              <w:left w:val="single" w:sz="4" w:space="0" w:color="000000"/>
              <w:bottom w:val="single" w:sz="4" w:space="0" w:color="000000"/>
              <w:right w:val="single" w:sz="4" w:space="0" w:color="000000"/>
            </w:tcBorders>
          </w:tcPr>
          <w:p w14:paraId="1297EE06" w14:textId="77777777" w:rsidR="00BF41D5" w:rsidRPr="00746E3C" w:rsidRDefault="00BF41D5" w:rsidP="00BF41D5">
            <w:pPr>
              <w:pStyle w:val="a5"/>
              <w:numPr>
                <w:ilvl w:val="0"/>
                <w:numId w:val="10"/>
              </w:numPr>
              <w:ind w:left="357" w:hanging="357"/>
              <w:jc w:val="center"/>
              <w:rPr>
                <w:rFonts w:ascii="Times New Roman" w:eastAsia="Times New Roman" w:hAnsi="Times New Roman" w:cs="Times New Roman"/>
                <w:sz w:val="24"/>
                <w:szCs w:val="24"/>
                <w:lang w:val="kk-KZ"/>
              </w:rPr>
            </w:pPr>
          </w:p>
        </w:tc>
        <w:tc>
          <w:tcPr>
            <w:tcW w:w="1538" w:type="dxa"/>
            <w:tcBorders>
              <w:top w:val="single" w:sz="4" w:space="0" w:color="000000"/>
              <w:left w:val="single" w:sz="4" w:space="0" w:color="000000"/>
              <w:bottom w:val="single" w:sz="4" w:space="0" w:color="000000"/>
              <w:right w:val="single" w:sz="4" w:space="0" w:color="000000"/>
            </w:tcBorders>
          </w:tcPr>
          <w:p w14:paraId="69930CBB" w14:textId="166C5547" w:rsidR="00BF41D5" w:rsidRPr="00746E3C" w:rsidRDefault="00FD7255" w:rsidP="00B72AA8">
            <w:pPr>
              <w:jc w:val="cente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24</w:t>
            </w:r>
            <w:r w:rsidRPr="00746E3C">
              <w:rPr>
                <w:rFonts w:ascii="Times New Roman" w:hAnsi="Times New Roman" w:cs="Times New Roman"/>
                <w:color w:val="000000"/>
                <w:sz w:val="24"/>
                <w:szCs w:val="24"/>
                <w:lang w:val="kk-KZ"/>
              </w:rPr>
              <w:t>-тармақ</w:t>
            </w:r>
          </w:p>
        </w:tc>
        <w:tc>
          <w:tcPr>
            <w:tcW w:w="4536" w:type="dxa"/>
            <w:tcBorders>
              <w:top w:val="single" w:sz="4" w:space="0" w:color="000000"/>
              <w:left w:val="single" w:sz="4" w:space="0" w:color="000000"/>
              <w:bottom w:val="single" w:sz="4" w:space="0" w:color="000000"/>
              <w:right w:val="single" w:sz="4" w:space="0" w:color="000000"/>
            </w:tcBorders>
          </w:tcPr>
          <w:p w14:paraId="32CBD849" w14:textId="27552D40" w:rsidR="001B3690" w:rsidRDefault="001B3690" w:rsidP="001B3690">
            <w:pPr>
              <w:pStyle w:val="af0"/>
              <w:spacing w:before="0" w:beforeAutospacing="0" w:after="0" w:afterAutospacing="0"/>
              <w:ind w:firstLine="164"/>
              <w:jc w:val="both"/>
              <w:rPr>
                <w:lang w:val="kk-KZ"/>
              </w:rPr>
            </w:pPr>
            <w:r w:rsidRPr="0089068F">
              <w:rPr>
                <w:lang w:val="kk-KZ"/>
              </w:rPr>
              <w:t xml:space="preserve">24. </w:t>
            </w:r>
            <w:r w:rsidRPr="00872796">
              <w:rPr>
                <w:b/>
                <w:lang w:val="kk-KZ"/>
              </w:rPr>
              <w:t xml:space="preserve">Қазақстан Республикасының </w:t>
            </w:r>
            <w:r w:rsidRPr="00EC35CB">
              <w:rPr>
                <w:b/>
                <w:lang w:val="kk-KZ"/>
              </w:rPr>
              <w:t>азаматтығы он сегіз жасқа толғанға дейін</w:t>
            </w:r>
            <w:r w:rsidRPr="00872796">
              <w:rPr>
                <w:b/>
                <w:lang w:val="kk-KZ"/>
              </w:rPr>
              <w:t xml:space="preserve"> немесе </w:t>
            </w:r>
            <w:r w:rsidRPr="00EC35CB">
              <w:rPr>
                <w:b/>
                <w:lang w:val="kk-KZ"/>
              </w:rPr>
              <w:t xml:space="preserve">одан кейін тоқтатылған кезде </w:t>
            </w:r>
            <w:r w:rsidRPr="00A06345">
              <w:rPr>
                <w:lang w:val="kk-KZ"/>
              </w:rPr>
              <w:t>нысаналы талаптарға қатысушы немесе</w:t>
            </w:r>
            <w:r w:rsidRPr="0089068F">
              <w:rPr>
                <w:lang w:val="kk-KZ"/>
              </w:rPr>
              <w:t xml:space="preserve"> нысаналы </w:t>
            </w:r>
            <w:r w:rsidRPr="00872796">
              <w:rPr>
                <w:lang w:val="kk-KZ"/>
              </w:rPr>
              <w:t>жинақтарды алушы нысаналы</w:t>
            </w:r>
            <w:r w:rsidRPr="0089068F">
              <w:rPr>
                <w:lang w:val="kk-KZ"/>
              </w:rPr>
              <w:t xml:space="preserve"> жинақтар төлемін алу құқығын жоғалтады, бұл ретте:</w:t>
            </w:r>
          </w:p>
          <w:p w14:paraId="51353EC3" w14:textId="5A2CC008" w:rsidR="001B3690" w:rsidRPr="0089068F" w:rsidRDefault="001B3690" w:rsidP="001B3690">
            <w:pPr>
              <w:pStyle w:val="af0"/>
              <w:spacing w:before="0" w:beforeAutospacing="0" w:after="0" w:afterAutospacing="0"/>
              <w:ind w:firstLine="164"/>
              <w:jc w:val="both"/>
              <w:rPr>
                <w:lang w:val="kk-KZ"/>
              </w:rPr>
            </w:pPr>
            <w:r w:rsidRPr="0089068F">
              <w:rPr>
                <w:lang w:val="kk-KZ"/>
              </w:rPr>
              <w:t xml:space="preserve">1) </w:t>
            </w:r>
            <w:r w:rsidRPr="00A06345">
              <w:rPr>
                <w:b/>
                <w:lang w:val="kk-KZ"/>
              </w:rPr>
              <w:t>Қазақстан Республикасының азаматтығы тоқтатылған</w:t>
            </w:r>
            <w:r w:rsidRPr="0089068F">
              <w:rPr>
                <w:lang w:val="kk-KZ"/>
              </w:rPr>
              <w:t xml:space="preserve"> нысаналы талаптарға қатысушының нысаналы талаптары осы Қағидалардың 11-тармағына сәйкес басқа нысаналы талаптарға қатысушылар арасында бөлінеді;</w:t>
            </w:r>
          </w:p>
          <w:p w14:paraId="495C56BF" w14:textId="7CD5B8A4" w:rsidR="00BF41D5" w:rsidRPr="001B3690" w:rsidRDefault="001B3690" w:rsidP="001B3690">
            <w:pPr>
              <w:ind w:firstLine="164"/>
              <w:jc w:val="both"/>
              <w:rPr>
                <w:rFonts w:ascii="Times New Roman" w:hAnsi="Times New Roman" w:cs="Times New Roman"/>
                <w:sz w:val="24"/>
                <w:szCs w:val="24"/>
                <w:lang w:val="kk-KZ"/>
              </w:rPr>
            </w:pPr>
            <w:r w:rsidRPr="0089068F">
              <w:rPr>
                <w:rFonts w:ascii="Times New Roman" w:hAnsi="Times New Roman" w:cs="Times New Roman"/>
                <w:sz w:val="24"/>
                <w:szCs w:val="24"/>
                <w:lang w:val="kk-KZ"/>
              </w:rPr>
              <w:t xml:space="preserve">2) нысаналы жинақтарды </w:t>
            </w:r>
            <w:r w:rsidRPr="00A06345">
              <w:rPr>
                <w:rFonts w:ascii="Times New Roman" w:hAnsi="Times New Roman" w:cs="Times New Roman"/>
                <w:b/>
                <w:sz w:val="24"/>
                <w:szCs w:val="24"/>
                <w:lang w:val="kk-KZ"/>
              </w:rPr>
              <w:t>алушыда Қазақстан Республикасының азаматтығы тоқтатылғаны туралы ЖТ МДҚ-дан мәліметтер алынған күннен бастап үш жұмыс күні ішінде нысаналы жинақтарды</w:t>
            </w:r>
            <w:r w:rsidRPr="0089068F">
              <w:rPr>
                <w:rFonts w:ascii="Times New Roman" w:hAnsi="Times New Roman" w:cs="Times New Roman"/>
                <w:sz w:val="24"/>
                <w:szCs w:val="24"/>
                <w:lang w:val="kk-KZ"/>
              </w:rPr>
              <w:t xml:space="preserve"> алушының нысаналы жинақтары нысаналы </w:t>
            </w:r>
            <w:r w:rsidRPr="00A06345">
              <w:rPr>
                <w:rFonts w:ascii="Times New Roman" w:hAnsi="Times New Roman" w:cs="Times New Roman"/>
                <w:b/>
                <w:sz w:val="24"/>
                <w:szCs w:val="24"/>
                <w:lang w:val="kk-KZ"/>
              </w:rPr>
              <w:t>жинақтарды алушының нысаналы</w:t>
            </w:r>
            <w:r w:rsidRPr="0089068F">
              <w:rPr>
                <w:rFonts w:ascii="Times New Roman" w:hAnsi="Times New Roman" w:cs="Times New Roman"/>
                <w:sz w:val="24"/>
                <w:szCs w:val="24"/>
                <w:lang w:val="kk-KZ"/>
              </w:rPr>
              <w:t xml:space="preserve"> жинақтау шотынан есептен шығарылады және </w:t>
            </w:r>
            <w:r w:rsidRPr="00A06345">
              <w:rPr>
                <w:rFonts w:ascii="Times New Roman" w:hAnsi="Times New Roman" w:cs="Times New Roman"/>
                <w:b/>
                <w:sz w:val="24"/>
                <w:szCs w:val="24"/>
                <w:lang w:val="kk-KZ"/>
              </w:rPr>
              <w:t xml:space="preserve">БЖЗҚ-ның келесі есепті жылдың нысаналы жинақтарды алушылары алдындағы міндеттемелері ретінде есепке алынады. </w:t>
            </w:r>
            <w:r w:rsidRPr="00F565E3">
              <w:rPr>
                <w:rFonts w:ascii="Times New Roman" w:hAnsi="Times New Roman" w:cs="Times New Roman"/>
                <w:sz w:val="24"/>
                <w:szCs w:val="24"/>
                <w:lang w:val="kk-KZ"/>
              </w:rPr>
              <w:t>Бұл ретте нысаналы жинақтарды алушының нысаналы жинақтау шоты</w:t>
            </w:r>
            <w:r w:rsidRPr="0089068F">
              <w:rPr>
                <w:rFonts w:ascii="Times New Roman" w:hAnsi="Times New Roman" w:cs="Times New Roman"/>
                <w:sz w:val="24"/>
                <w:szCs w:val="24"/>
                <w:lang w:val="kk-KZ"/>
              </w:rPr>
              <w:t xml:space="preserve"> осы Қағидалардың 17-тармағына сәйкес жабылады.</w:t>
            </w:r>
          </w:p>
        </w:tc>
        <w:tc>
          <w:tcPr>
            <w:tcW w:w="4961" w:type="dxa"/>
            <w:tcBorders>
              <w:top w:val="single" w:sz="4" w:space="0" w:color="000000"/>
              <w:left w:val="single" w:sz="4" w:space="0" w:color="000000"/>
              <w:bottom w:val="single" w:sz="4" w:space="0" w:color="000000"/>
              <w:right w:val="single" w:sz="4" w:space="0" w:color="000000"/>
            </w:tcBorders>
          </w:tcPr>
          <w:p w14:paraId="2FE67614" w14:textId="50709046" w:rsidR="009951C1" w:rsidRPr="009951C1" w:rsidRDefault="009951C1" w:rsidP="009951C1">
            <w:pPr>
              <w:ind w:firstLine="164"/>
              <w:jc w:val="both"/>
              <w:rPr>
                <w:rFonts w:ascii="Times New Roman" w:hAnsi="Times New Roman" w:cs="Times New Roman"/>
                <w:sz w:val="24"/>
                <w:szCs w:val="24"/>
                <w:lang w:val="kk-KZ"/>
              </w:rPr>
            </w:pPr>
            <w:r w:rsidRPr="009951C1">
              <w:rPr>
                <w:rFonts w:ascii="Times New Roman" w:hAnsi="Times New Roman" w:cs="Times New Roman"/>
                <w:sz w:val="24"/>
                <w:szCs w:val="24"/>
                <w:lang w:val="kk-KZ"/>
              </w:rPr>
              <w:t xml:space="preserve">24. </w:t>
            </w:r>
            <w:r w:rsidR="004271D5">
              <w:rPr>
                <w:rFonts w:ascii="Times New Roman" w:hAnsi="Times New Roman" w:cs="Times New Roman"/>
                <w:b/>
                <w:sz w:val="24"/>
                <w:szCs w:val="24"/>
                <w:lang w:val="kk-KZ"/>
              </w:rPr>
              <w:t>Е</w:t>
            </w:r>
            <w:r w:rsidRPr="009951C1">
              <w:rPr>
                <w:rFonts w:ascii="Times New Roman" w:hAnsi="Times New Roman" w:cs="Times New Roman"/>
                <w:b/>
                <w:sz w:val="24"/>
                <w:szCs w:val="24"/>
                <w:lang w:val="kk-KZ"/>
              </w:rPr>
              <w:t>септі жыл ішінде ЖТ МДҚ-дан Қазақстан Республикасының азаматтығын жоғалту немесе шығу туралы, ЖТ МДҚ-дағы мәліметтерді өзектендіру туралы мәліметтерді, сондай-ақ оларға сәйкес нысаналы талаптарға қатысушы болу құқығы жоқтығы туралы мәліметтерді алған кезде</w:t>
            </w:r>
            <w:r w:rsidRPr="009951C1">
              <w:rPr>
                <w:rFonts w:ascii="Times New Roman" w:hAnsi="Times New Roman" w:cs="Times New Roman"/>
                <w:sz w:val="24"/>
                <w:szCs w:val="24"/>
                <w:lang w:val="kk-KZ"/>
              </w:rPr>
              <w:t xml:space="preserve"> нысаналы талаптарға қатысушы немесе нысаналы жинақтарды алушы нысаналы жинақтар төлемін алу құқығын жоғалтады, бұл ретте:</w:t>
            </w:r>
          </w:p>
          <w:p w14:paraId="374CA0ED" w14:textId="77777777" w:rsidR="009951C1" w:rsidRPr="009951C1" w:rsidRDefault="009951C1" w:rsidP="009951C1">
            <w:pPr>
              <w:ind w:firstLine="164"/>
              <w:jc w:val="both"/>
              <w:rPr>
                <w:rFonts w:ascii="Times New Roman" w:hAnsi="Times New Roman" w:cs="Times New Roman"/>
                <w:sz w:val="24"/>
                <w:szCs w:val="24"/>
                <w:lang w:val="kk-KZ"/>
              </w:rPr>
            </w:pPr>
            <w:r w:rsidRPr="009951C1">
              <w:rPr>
                <w:rFonts w:ascii="Times New Roman" w:hAnsi="Times New Roman" w:cs="Times New Roman"/>
                <w:sz w:val="24"/>
                <w:szCs w:val="24"/>
                <w:lang w:val="kk-KZ"/>
              </w:rPr>
              <w:t>1) нысаналы талаптарға қатысушының нысаналы талаптары осы Қағидалардың 11-тармағына сәйкес басқа нысаналы талаптарға қатысушылар арасында бөлінуге жатады;</w:t>
            </w:r>
          </w:p>
          <w:p w14:paraId="7678BE0B" w14:textId="31C8CC8D" w:rsidR="00BF41D5" w:rsidRPr="00746E3C" w:rsidRDefault="009951C1" w:rsidP="009951C1">
            <w:pPr>
              <w:ind w:firstLine="169"/>
              <w:jc w:val="both"/>
              <w:rPr>
                <w:rFonts w:ascii="Times New Roman" w:hAnsi="Times New Roman" w:cs="Times New Roman"/>
                <w:color w:val="000000"/>
                <w:sz w:val="24"/>
                <w:szCs w:val="24"/>
                <w:lang w:val="kk-KZ"/>
              </w:rPr>
            </w:pPr>
            <w:r w:rsidRPr="009951C1">
              <w:rPr>
                <w:rFonts w:ascii="Times New Roman" w:hAnsi="Times New Roman" w:cs="Times New Roman"/>
                <w:sz w:val="24"/>
                <w:szCs w:val="24"/>
                <w:lang w:val="kk-KZ"/>
              </w:rPr>
              <w:t xml:space="preserve">2) нысаналы жинақтарды алушының нысаналы жинақтары нысаналы жинақтау шотынан есептен шығарылуға </w:t>
            </w:r>
            <w:r w:rsidRPr="009951C1">
              <w:rPr>
                <w:rFonts w:ascii="Times New Roman" w:hAnsi="Times New Roman" w:cs="Times New Roman"/>
                <w:b/>
                <w:sz w:val="24"/>
                <w:szCs w:val="24"/>
                <w:lang w:val="kk-KZ"/>
              </w:rPr>
              <w:t>және осы Қағидалардың 11-тармағына сәйкес басқа нысаналы талаптарға қатысушылар арасында бөлінуге</w:t>
            </w:r>
            <w:r w:rsidRPr="009951C1">
              <w:rPr>
                <w:rFonts w:ascii="Times New Roman" w:hAnsi="Times New Roman" w:cs="Times New Roman"/>
                <w:sz w:val="24"/>
                <w:szCs w:val="24"/>
                <w:lang w:val="kk-KZ"/>
              </w:rPr>
              <w:t xml:space="preserve"> жатады. Бұл ретте, нысаналы жинақтарды алушының нысаналы жинақтау шоты осы Қағидалардың 17-тармағына сәйкес жабылады</w:t>
            </w:r>
            <w:r w:rsidR="00ED2F9E">
              <w:rPr>
                <w:rFonts w:ascii="Times New Roman" w:hAnsi="Times New Roman" w:cs="Times New Roman"/>
                <w:sz w:val="24"/>
                <w:szCs w:val="24"/>
                <w:lang w:val="kk-KZ"/>
              </w:rPr>
              <w:t>.</w:t>
            </w:r>
          </w:p>
        </w:tc>
        <w:tc>
          <w:tcPr>
            <w:tcW w:w="3544" w:type="dxa"/>
            <w:tcBorders>
              <w:top w:val="single" w:sz="4" w:space="0" w:color="000000"/>
              <w:left w:val="single" w:sz="4" w:space="0" w:color="000000"/>
              <w:bottom w:val="single" w:sz="4" w:space="0" w:color="000000"/>
              <w:right w:val="single" w:sz="4" w:space="0" w:color="000000"/>
            </w:tcBorders>
          </w:tcPr>
          <w:p w14:paraId="6DD5AA93" w14:textId="77777777" w:rsidR="0089068F" w:rsidRPr="009337D2" w:rsidRDefault="0089068F" w:rsidP="0089068F">
            <w:pPr>
              <w:ind w:firstLine="284"/>
              <w:jc w:val="both"/>
              <w:rPr>
                <w:rFonts w:ascii="Times New Roman" w:eastAsia="Times New Roman" w:hAnsi="Times New Roman" w:cs="Times New Roman"/>
                <w:color w:val="000000"/>
                <w:sz w:val="24"/>
                <w:szCs w:val="24"/>
                <w:lang w:val="kk-KZ"/>
              </w:rPr>
            </w:pPr>
            <w:r w:rsidRPr="009337D2">
              <w:rPr>
                <w:rFonts w:ascii="Times New Roman" w:eastAsia="Times New Roman" w:hAnsi="Times New Roman" w:cs="Times New Roman"/>
                <w:color w:val="000000"/>
                <w:sz w:val="24"/>
                <w:szCs w:val="24"/>
                <w:lang w:val="kk-KZ"/>
              </w:rPr>
              <w:t>Нақтылаушы редакция мынадай бөлікте:</w:t>
            </w:r>
          </w:p>
          <w:p w14:paraId="38FDAF15" w14:textId="33E11F72" w:rsidR="0089068F" w:rsidRPr="009337D2" w:rsidRDefault="0089068F" w:rsidP="0089068F">
            <w:pPr>
              <w:ind w:firstLine="284"/>
              <w:jc w:val="both"/>
              <w:rPr>
                <w:rFonts w:ascii="Times New Roman" w:eastAsia="Times New Roman" w:hAnsi="Times New Roman" w:cs="Times New Roman"/>
                <w:color w:val="000000"/>
                <w:sz w:val="24"/>
                <w:szCs w:val="24"/>
                <w:lang w:val="kk-KZ"/>
              </w:rPr>
            </w:pPr>
            <w:r w:rsidRPr="009337D2">
              <w:rPr>
                <w:rFonts w:ascii="Times New Roman" w:eastAsia="Times New Roman" w:hAnsi="Times New Roman" w:cs="Times New Roman"/>
                <w:color w:val="000000"/>
                <w:sz w:val="24"/>
                <w:szCs w:val="24"/>
                <w:lang w:val="kk-KZ"/>
              </w:rPr>
              <w:t xml:space="preserve">- алынған мәліметтерге және ЖТ МДҚ сәйкес нысаналы талаптар мен нысаналы жинақтарды алу құқығын жоғалтқан </w:t>
            </w:r>
            <w:r w:rsidR="00A42B49" w:rsidRPr="009337D2">
              <w:rPr>
                <w:rFonts w:ascii="Times New Roman" w:eastAsia="Times New Roman" w:hAnsi="Times New Roman" w:cs="Times New Roman"/>
                <w:color w:val="000000"/>
                <w:sz w:val="24"/>
                <w:szCs w:val="24"/>
                <w:lang w:val="kk-KZ"/>
              </w:rPr>
              <w:t>адамдар</w:t>
            </w:r>
            <w:r w:rsidRPr="009337D2">
              <w:rPr>
                <w:rFonts w:ascii="Times New Roman" w:eastAsia="Times New Roman" w:hAnsi="Times New Roman" w:cs="Times New Roman"/>
                <w:color w:val="000000"/>
                <w:sz w:val="24"/>
                <w:szCs w:val="24"/>
                <w:lang w:val="kk-KZ"/>
              </w:rPr>
              <w:t xml:space="preserve"> бойынша толықтыру;</w:t>
            </w:r>
          </w:p>
          <w:p w14:paraId="37DB3C38" w14:textId="41BF536D" w:rsidR="00BF41D5" w:rsidRPr="009337D2" w:rsidRDefault="0089068F" w:rsidP="0089068F">
            <w:pPr>
              <w:ind w:firstLine="284"/>
              <w:jc w:val="both"/>
              <w:rPr>
                <w:rFonts w:ascii="Times New Roman" w:eastAsia="Times New Roman" w:hAnsi="Times New Roman" w:cs="Times New Roman"/>
                <w:color w:val="000000"/>
                <w:sz w:val="24"/>
                <w:szCs w:val="24"/>
                <w:lang w:val="kk-KZ"/>
              </w:rPr>
            </w:pPr>
            <w:r w:rsidRPr="009337D2">
              <w:rPr>
                <w:rFonts w:ascii="Times New Roman" w:eastAsia="Times New Roman" w:hAnsi="Times New Roman" w:cs="Times New Roman"/>
                <w:color w:val="000000"/>
                <w:sz w:val="24"/>
                <w:szCs w:val="24"/>
                <w:lang w:val="kk-KZ"/>
              </w:rPr>
              <w:t xml:space="preserve">- ҚР азаматтығын жоғалтқан </w:t>
            </w:r>
            <w:r w:rsidR="00A42B49" w:rsidRPr="009337D2">
              <w:rPr>
                <w:rFonts w:ascii="Times New Roman" w:eastAsia="Times New Roman" w:hAnsi="Times New Roman" w:cs="Times New Roman"/>
                <w:color w:val="000000"/>
                <w:sz w:val="24"/>
                <w:szCs w:val="24"/>
                <w:lang w:val="kk-KZ"/>
              </w:rPr>
              <w:t>адамд</w:t>
            </w:r>
            <w:r w:rsidRPr="009337D2">
              <w:rPr>
                <w:rFonts w:ascii="Times New Roman" w:eastAsia="Times New Roman" w:hAnsi="Times New Roman" w:cs="Times New Roman"/>
                <w:color w:val="000000"/>
                <w:sz w:val="24"/>
                <w:szCs w:val="24"/>
                <w:lang w:val="kk-KZ"/>
              </w:rPr>
              <w:t xml:space="preserve">ар бойынша </w:t>
            </w:r>
            <w:r w:rsidR="00A42B49" w:rsidRPr="009337D2">
              <w:rPr>
                <w:rFonts w:ascii="Times New Roman" w:eastAsia="Times New Roman" w:hAnsi="Times New Roman" w:cs="Times New Roman"/>
                <w:color w:val="000000"/>
                <w:sz w:val="24"/>
                <w:szCs w:val="24"/>
                <w:lang w:val="kk-KZ"/>
              </w:rPr>
              <w:t>нысанал</w:t>
            </w:r>
            <w:r w:rsidRPr="009337D2">
              <w:rPr>
                <w:rFonts w:ascii="Times New Roman" w:eastAsia="Times New Roman" w:hAnsi="Times New Roman" w:cs="Times New Roman"/>
                <w:color w:val="000000"/>
                <w:sz w:val="24"/>
                <w:szCs w:val="24"/>
                <w:lang w:val="kk-KZ"/>
              </w:rPr>
              <w:t xml:space="preserve">ы жинақтарды 3 жұмыс күні ішінде есептен шығаруды жүзеге асырмау ұсынылады, </w:t>
            </w:r>
            <w:r w:rsidR="00A42B49" w:rsidRPr="009337D2">
              <w:rPr>
                <w:rFonts w:ascii="Times New Roman" w:eastAsia="Times New Roman" w:hAnsi="Times New Roman" w:cs="Times New Roman"/>
                <w:color w:val="000000"/>
                <w:sz w:val="24"/>
                <w:szCs w:val="24"/>
                <w:lang w:val="kk-KZ"/>
              </w:rPr>
              <w:t>өйткен</w:t>
            </w:r>
            <w:r w:rsidRPr="009337D2">
              <w:rPr>
                <w:rFonts w:ascii="Times New Roman" w:eastAsia="Times New Roman" w:hAnsi="Times New Roman" w:cs="Times New Roman"/>
                <w:color w:val="000000"/>
                <w:sz w:val="24"/>
                <w:szCs w:val="24"/>
                <w:lang w:val="kk-KZ"/>
              </w:rPr>
              <w:t xml:space="preserve">і ЖТ МДҚ-дан өзгерістер туралы ақпарат </w:t>
            </w:r>
            <w:r w:rsidR="00A42B49" w:rsidRPr="009337D2">
              <w:rPr>
                <w:rFonts w:ascii="Times New Roman" w:eastAsia="Times New Roman" w:hAnsi="Times New Roman" w:cs="Times New Roman"/>
                <w:color w:val="000000"/>
                <w:sz w:val="24"/>
                <w:szCs w:val="24"/>
                <w:lang w:val="kk-KZ"/>
              </w:rPr>
              <w:t xml:space="preserve">(азаматтығын жоғалту және одан кейін қайтадан азаматтық алу, туған/қайтыс болған күнін өзгерту) </w:t>
            </w:r>
            <w:r w:rsidRPr="009337D2">
              <w:rPr>
                <w:rFonts w:ascii="Times New Roman" w:eastAsia="Times New Roman" w:hAnsi="Times New Roman" w:cs="Times New Roman"/>
                <w:color w:val="000000"/>
                <w:sz w:val="24"/>
                <w:szCs w:val="24"/>
                <w:lang w:val="kk-KZ"/>
              </w:rPr>
              <w:t>келіп түседі.</w:t>
            </w:r>
          </w:p>
          <w:p w14:paraId="111F91FA" w14:textId="6DDABB74" w:rsidR="0089068F" w:rsidRPr="009337D2" w:rsidRDefault="004271D5" w:rsidP="00A42B49">
            <w:pPr>
              <w:ind w:firstLine="284"/>
              <w:jc w:val="both"/>
              <w:rPr>
                <w:rFonts w:ascii="Times New Roman" w:eastAsia="Times New Roman" w:hAnsi="Times New Roman" w:cs="Times New Roman"/>
                <w:color w:val="000000"/>
                <w:sz w:val="24"/>
                <w:szCs w:val="24"/>
                <w:lang w:val="kk-KZ"/>
              </w:rPr>
            </w:pPr>
            <w:r w:rsidRPr="004271D5">
              <w:rPr>
                <w:rFonts w:ascii="Times New Roman" w:eastAsia="Times New Roman" w:hAnsi="Times New Roman" w:cs="Times New Roman"/>
                <w:color w:val="000000"/>
                <w:sz w:val="24"/>
                <w:szCs w:val="24"/>
                <w:lang w:val="kk-KZ"/>
              </w:rPr>
              <w:t>Бірыңғай тәсіл мақсатында БЖЗҚ автоматтандырылған бақылауды қамтамасыз етті: нысаналы жинақтарды төлеу бұған құқығы бар тұлғаларға ғана жүзеге асырылады.</w:t>
            </w:r>
          </w:p>
        </w:tc>
      </w:tr>
      <w:tr w:rsidR="00BF41D5" w:rsidRPr="00671A18" w14:paraId="79556C89" w14:textId="77777777" w:rsidTr="00872796">
        <w:trPr>
          <w:gridAfter w:val="1"/>
          <w:wAfter w:w="29" w:type="dxa"/>
        </w:trPr>
        <w:tc>
          <w:tcPr>
            <w:tcW w:w="704" w:type="dxa"/>
            <w:tcBorders>
              <w:top w:val="single" w:sz="4" w:space="0" w:color="000000"/>
              <w:left w:val="single" w:sz="4" w:space="0" w:color="000000"/>
              <w:bottom w:val="single" w:sz="4" w:space="0" w:color="000000"/>
              <w:right w:val="single" w:sz="4" w:space="0" w:color="000000"/>
            </w:tcBorders>
          </w:tcPr>
          <w:p w14:paraId="0A1FDCD4" w14:textId="77777777" w:rsidR="00BF41D5" w:rsidRPr="00746E3C" w:rsidRDefault="00BF41D5" w:rsidP="00BF41D5">
            <w:pPr>
              <w:pStyle w:val="a5"/>
              <w:numPr>
                <w:ilvl w:val="0"/>
                <w:numId w:val="10"/>
              </w:numPr>
              <w:ind w:left="357" w:hanging="357"/>
              <w:jc w:val="center"/>
              <w:rPr>
                <w:rFonts w:ascii="Times New Roman" w:eastAsia="Times New Roman" w:hAnsi="Times New Roman" w:cs="Times New Roman"/>
                <w:sz w:val="24"/>
                <w:szCs w:val="24"/>
                <w:lang w:val="kk-KZ"/>
              </w:rPr>
            </w:pPr>
          </w:p>
        </w:tc>
        <w:tc>
          <w:tcPr>
            <w:tcW w:w="1538" w:type="dxa"/>
            <w:tcBorders>
              <w:top w:val="single" w:sz="4" w:space="0" w:color="000000"/>
              <w:left w:val="single" w:sz="4" w:space="0" w:color="000000"/>
              <w:bottom w:val="single" w:sz="4" w:space="0" w:color="000000"/>
              <w:right w:val="single" w:sz="4" w:space="0" w:color="000000"/>
            </w:tcBorders>
          </w:tcPr>
          <w:p w14:paraId="036759EE" w14:textId="79932443" w:rsidR="00BF41D5" w:rsidRPr="00746E3C" w:rsidRDefault="00FD7255" w:rsidP="00B72AA8">
            <w:pPr>
              <w:jc w:val="cente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35</w:t>
            </w:r>
            <w:r w:rsidRPr="00746E3C">
              <w:rPr>
                <w:rFonts w:ascii="Times New Roman" w:hAnsi="Times New Roman" w:cs="Times New Roman"/>
                <w:color w:val="000000"/>
                <w:sz w:val="24"/>
                <w:szCs w:val="24"/>
                <w:lang w:val="kk-KZ"/>
              </w:rPr>
              <w:t>-тармақ</w:t>
            </w:r>
          </w:p>
        </w:tc>
        <w:tc>
          <w:tcPr>
            <w:tcW w:w="4536" w:type="dxa"/>
            <w:tcBorders>
              <w:top w:val="single" w:sz="4" w:space="0" w:color="000000"/>
              <w:left w:val="single" w:sz="4" w:space="0" w:color="000000"/>
              <w:bottom w:val="single" w:sz="4" w:space="0" w:color="000000"/>
              <w:right w:val="single" w:sz="4" w:space="0" w:color="000000"/>
            </w:tcBorders>
          </w:tcPr>
          <w:p w14:paraId="10252ABA" w14:textId="77777777" w:rsidR="00FD7255" w:rsidRPr="00FD7255" w:rsidRDefault="00FD7255" w:rsidP="00FD7255">
            <w:pPr>
              <w:pStyle w:val="af0"/>
              <w:spacing w:before="0" w:beforeAutospacing="0" w:after="0" w:afterAutospacing="0"/>
              <w:ind w:firstLine="164"/>
              <w:jc w:val="both"/>
              <w:rPr>
                <w:lang w:val="kk-KZ"/>
              </w:rPr>
            </w:pPr>
            <w:r w:rsidRPr="00FD7255">
              <w:rPr>
                <w:lang w:val="kk-KZ"/>
              </w:rPr>
              <w:t>35. Қайтыс болған немесе соттың заңды күшіне енген шешімімен қайтыс болды деп жарияланған нысаналы талаптарға қатысушының немесе нысаналы жинақтарды алушының нысаналы талаптарын алу үшін мұрагерлер БЖЗҚ-ға жеке жүгіне отырып мынадай құжаттарды ұсынады:</w:t>
            </w:r>
          </w:p>
          <w:p w14:paraId="7CE4DE7C" w14:textId="5F394C17" w:rsidR="00FD7255" w:rsidRPr="00FD7255" w:rsidRDefault="00FD7255" w:rsidP="00FD7255">
            <w:pPr>
              <w:pStyle w:val="af0"/>
              <w:spacing w:before="0" w:beforeAutospacing="0" w:after="0" w:afterAutospacing="0"/>
              <w:ind w:firstLine="164"/>
              <w:jc w:val="both"/>
              <w:rPr>
                <w:lang w:val="kk-KZ"/>
              </w:rPr>
            </w:pPr>
            <w:r w:rsidRPr="00FD7255">
              <w:rPr>
                <w:lang w:val="kk-KZ"/>
              </w:rPr>
              <w:t>1) БЖЗҚ-ның ішкі құжатымен бекітілген нысан бойынша нысаналы жинақ төлемдерін тағайындау туралы өтініш (бұдан – өтініш);</w:t>
            </w:r>
          </w:p>
          <w:p w14:paraId="73382EBC" w14:textId="20BE96BD" w:rsidR="00FD7255" w:rsidRPr="00FD7255" w:rsidRDefault="00FD7255" w:rsidP="00FD7255">
            <w:pPr>
              <w:pStyle w:val="af0"/>
              <w:spacing w:before="0" w:beforeAutospacing="0" w:after="0" w:afterAutospacing="0"/>
              <w:ind w:firstLine="164"/>
              <w:jc w:val="both"/>
              <w:rPr>
                <w:lang w:val="kk-KZ"/>
              </w:rPr>
            </w:pPr>
            <w:r w:rsidRPr="00FD7255">
              <w:rPr>
                <w:lang w:val="kk-KZ"/>
              </w:rPr>
              <w:t>2) мұрагердің немесе оның заңды өкілінің жеке басын куәландыратын құжаттың түпнұсқасы;</w:t>
            </w:r>
          </w:p>
          <w:p w14:paraId="4D65CD85" w14:textId="30DF1FCE" w:rsidR="00FD7255" w:rsidRPr="00665E4D" w:rsidRDefault="00FD7255" w:rsidP="00FD7255">
            <w:pPr>
              <w:pStyle w:val="af0"/>
              <w:spacing w:before="0" w:beforeAutospacing="0" w:after="0" w:afterAutospacing="0"/>
              <w:ind w:firstLine="164"/>
              <w:jc w:val="both"/>
              <w:rPr>
                <w:b/>
                <w:lang w:val="kk-KZ"/>
              </w:rPr>
            </w:pPr>
            <w:r w:rsidRPr="00665E4D">
              <w:rPr>
                <w:b/>
                <w:lang w:val="kk-KZ"/>
              </w:rPr>
              <w:t>3) ЖТ МДҚ-да нысаналы талаптарға қатысушының немесе нысаналы жинақтарды алушының қайтыс болғаны туралы мәліметтер болмаған жағдайда қайтыс болған нысаналы талаптарға қатысушының немесе нысаналы жинақтарды алушының қайтыс болғаны туралы куәліктің түпнұсқасы немесе нотариат куәландырған көшірмесі;</w:t>
            </w:r>
          </w:p>
          <w:p w14:paraId="558A3E75" w14:textId="15AC4E39" w:rsidR="00FD7255" w:rsidRPr="00FD7255" w:rsidRDefault="00FD7255" w:rsidP="00FD7255">
            <w:pPr>
              <w:pStyle w:val="af0"/>
              <w:spacing w:before="0" w:beforeAutospacing="0" w:after="0" w:afterAutospacing="0"/>
              <w:ind w:firstLine="164"/>
              <w:jc w:val="both"/>
              <w:rPr>
                <w:lang w:val="kk-KZ"/>
              </w:rPr>
            </w:pPr>
            <w:r w:rsidRPr="00FD7255">
              <w:rPr>
                <w:lang w:val="kk-KZ"/>
              </w:rPr>
              <w:t>4) мұраға құқық туралы куәліктің түпнұсқасы немесе нотариалды куәландырған көшірмесі не мұраға қалдырылатын мүлікті бөлу туралы келісімнің түпнұсқасы немесе нотариат куәландырған көшірмесі не соттың заңды күшіне енген шешімі;</w:t>
            </w:r>
          </w:p>
          <w:p w14:paraId="338AF1DC" w14:textId="2FD11CC6" w:rsidR="00FD7255" w:rsidRPr="00FD7255" w:rsidRDefault="00FD7255" w:rsidP="00FD7255">
            <w:pPr>
              <w:pStyle w:val="af0"/>
              <w:spacing w:before="0" w:beforeAutospacing="0" w:after="0" w:afterAutospacing="0"/>
              <w:ind w:firstLine="164"/>
              <w:jc w:val="both"/>
              <w:rPr>
                <w:lang w:val="kk-KZ"/>
              </w:rPr>
            </w:pPr>
            <w:r w:rsidRPr="00FD7255">
              <w:rPr>
                <w:lang w:val="kk-KZ"/>
              </w:rPr>
              <w:lastRenderedPageBreak/>
              <w:t>5) мұрагердің уәкілетті операторда АҚШ долларымен ашылған банктік шотының деректемелері.</w:t>
            </w:r>
          </w:p>
          <w:p w14:paraId="746D5937" w14:textId="22249F3C" w:rsidR="00FD7255" w:rsidRDefault="00FD7255" w:rsidP="00FD7255">
            <w:pPr>
              <w:pStyle w:val="af0"/>
              <w:spacing w:before="0" w:beforeAutospacing="0" w:after="0" w:afterAutospacing="0"/>
              <w:ind w:firstLine="164"/>
              <w:jc w:val="both"/>
              <w:rPr>
                <w:lang w:val="kk-KZ"/>
              </w:rPr>
            </w:pPr>
            <w:r w:rsidRPr="00FD7255">
              <w:rPr>
                <w:lang w:val="kk-KZ"/>
              </w:rPr>
              <w:t>Мұрагер (мұрагерлер) БЖЗҚ-ға осы Қағидалардың 16-тармағында көзделген тәртіппен нысаналы жинақтар түрінде нысаналы жинақтау шотына есепке жатқызылғаннан кейін қайтыс болған не соттың заңды күшіне енген шешімімен қайтыс болды деп жарияланған нысаналы талаптарға қатысушының нысаналы талаптарының төленуі үшін жүгінеді.</w:t>
            </w:r>
          </w:p>
          <w:p w14:paraId="71FD771E" w14:textId="1169268F" w:rsidR="00776ECE" w:rsidRDefault="00776ECE" w:rsidP="00FD7255">
            <w:pPr>
              <w:pStyle w:val="af0"/>
              <w:spacing w:before="0" w:beforeAutospacing="0" w:after="0" w:afterAutospacing="0"/>
              <w:ind w:firstLine="164"/>
              <w:jc w:val="both"/>
              <w:rPr>
                <w:b/>
                <w:lang w:val="kk-KZ"/>
              </w:rPr>
            </w:pPr>
            <w:r w:rsidRPr="00776ECE">
              <w:rPr>
                <w:b/>
                <w:lang w:val="kk-KZ"/>
              </w:rPr>
              <w:t>Жоқ</w:t>
            </w:r>
          </w:p>
          <w:p w14:paraId="2EF1B9AE" w14:textId="214D008B" w:rsidR="00BF41D5" w:rsidRPr="00776ECE" w:rsidRDefault="00776ECE" w:rsidP="00776ECE">
            <w:pPr>
              <w:ind w:firstLine="164"/>
              <w:jc w:val="both"/>
              <w:rPr>
                <w:rFonts w:ascii="Times New Roman" w:hAnsi="Times New Roman" w:cs="Times New Roman"/>
                <w:sz w:val="24"/>
                <w:szCs w:val="24"/>
                <w:lang w:val="kk-KZ"/>
              </w:rPr>
            </w:pPr>
            <w:r w:rsidRPr="00FD7EDE">
              <w:rPr>
                <w:rFonts w:ascii="Times New Roman" w:hAnsi="Times New Roman" w:cs="Times New Roman"/>
                <w:sz w:val="24"/>
                <w:szCs w:val="24"/>
                <w:lang w:val="kk-KZ"/>
              </w:rPr>
              <w:t xml:space="preserve">Нысаналы жинақтау </w:t>
            </w:r>
            <w:r w:rsidRPr="00872796">
              <w:rPr>
                <w:rFonts w:ascii="Times New Roman" w:hAnsi="Times New Roman" w:cs="Times New Roman"/>
                <w:b/>
                <w:sz w:val="24"/>
                <w:szCs w:val="24"/>
                <w:lang w:val="kk-KZ"/>
              </w:rPr>
              <w:t>шоты</w:t>
            </w:r>
            <w:r w:rsidRPr="00FD7EDE">
              <w:rPr>
                <w:rFonts w:ascii="Times New Roman" w:hAnsi="Times New Roman" w:cs="Times New Roman"/>
                <w:sz w:val="24"/>
                <w:szCs w:val="24"/>
                <w:lang w:val="kk-KZ"/>
              </w:rPr>
              <w:t xml:space="preserve"> болмаған жағдайда БЖЗҚ </w:t>
            </w:r>
            <w:r w:rsidRPr="00872796">
              <w:rPr>
                <w:rFonts w:ascii="Times New Roman" w:hAnsi="Times New Roman" w:cs="Times New Roman"/>
                <w:sz w:val="24"/>
                <w:szCs w:val="24"/>
                <w:lang w:val="kk-KZ"/>
              </w:rPr>
              <w:t>жеке жүгінген кезде</w:t>
            </w:r>
            <w:r w:rsidRPr="00FD7EDE">
              <w:rPr>
                <w:rFonts w:ascii="Times New Roman" w:hAnsi="Times New Roman" w:cs="Times New Roman"/>
                <w:sz w:val="24"/>
                <w:szCs w:val="24"/>
                <w:lang w:val="kk-KZ"/>
              </w:rPr>
              <w:t xml:space="preserve"> мұрагерге (мұрагерлерге) </w:t>
            </w:r>
            <w:r w:rsidRPr="00872796">
              <w:rPr>
                <w:rFonts w:ascii="Times New Roman" w:hAnsi="Times New Roman" w:cs="Times New Roman"/>
                <w:sz w:val="24"/>
                <w:szCs w:val="24"/>
                <w:lang w:val="kk-KZ"/>
              </w:rPr>
              <w:t>жүгінген</w:t>
            </w:r>
            <w:r w:rsidRPr="00FD7EDE">
              <w:rPr>
                <w:rFonts w:ascii="Times New Roman" w:hAnsi="Times New Roman" w:cs="Times New Roman"/>
                <w:sz w:val="24"/>
                <w:szCs w:val="24"/>
                <w:lang w:val="kk-KZ"/>
              </w:rPr>
              <w:t xml:space="preserve"> күні БЖЗҚ-ның ішкі құжатында айқындалатын нысан бойынша өтінішті қабылдаудан бас тартып, оны қабылдаудан бас тарту туралы қолхат </w:t>
            </w:r>
            <w:r w:rsidRPr="00872796">
              <w:rPr>
                <w:rFonts w:ascii="Times New Roman" w:hAnsi="Times New Roman" w:cs="Times New Roman"/>
                <w:sz w:val="24"/>
                <w:szCs w:val="24"/>
                <w:lang w:val="kk-KZ"/>
              </w:rPr>
              <w:t>береді</w:t>
            </w:r>
            <w:r w:rsidRPr="00FD7EDE">
              <w:rPr>
                <w:rFonts w:ascii="Times New Roman" w:hAnsi="Times New Roman" w:cs="Times New Roman"/>
                <w:sz w:val="24"/>
                <w:szCs w:val="24"/>
                <w:lang w:val="kk-KZ"/>
              </w:rPr>
              <w:t>.</w:t>
            </w:r>
          </w:p>
        </w:tc>
        <w:tc>
          <w:tcPr>
            <w:tcW w:w="4961" w:type="dxa"/>
            <w:tcBorders>
              <w:top w:val="single" w:sz="4" w:space="0" w:color="000000"/>
              <w:left w:val="single" w:sz="4" w:space="0" w:color="000000"/>
              <w:bottom w:val="single" w:sz="4" w:space="0" w:color="000000"/>
              <w:right w:val="single" w:sz="4" w:space="0" w:color="000000"/>
            </w:tcBorders>
          </w:tcPr>
          <w:p w14:paraId="65E849C5" w14:textId="77777777" w:rsidR="00665E4D" w:rsidRPr="00665E4D" w:rsidRDefault="00665E4D" w:rsidP="00665E4D">
            <w:pPr>
              <w:pStyle w:val="af0"/>
              <w:spacing w:before="0" w:beforeAutospacing="0" w:after="0" w:afterAutospacing="0"/>
              <w:ind w:firstLine="164"/>
              <w:jc w:val="both"/>
              <w:rPr>
                <w:lang w:val="kk-KZ"/>
              </w:rPr>
            </w:pPr>
            <w:r w:rsidRPr="00665E4D">
              <w:rPr>
                <w:lang w:val="kk-KZ"/>
              </w:rPr>
              <w:lastRenderedPageBreak/>
              <w:t>35. Қайтыс болған немесе соттың заңды күшіне енген шешімімен қайтыс болды деп жарияланған нысаналы талаптарға қатысушының немесе нысаналы жинақтарды алушының нысаналы талаптарын алу үшін мұрагерлер БЖЗҚ-ға жеке жүгіне отырып мынадай құжаттарды ұсынады:</w:t>
            </w:r>
          </w:p>
          <w:p w14:paraId="1B62F80A" w14:textId="406943B0" w:rsidR="00665E4D" w:rsidRPr="00665E4D" w:rsidRDefault="00665E4D" w:rsidP="00665E4D">
            <w:pPr>
              <w:pStyle w:val="af0"/>
              <w:spacing w:before="0" w:beforeAutospacing="0" w:after="0" w:afterAutospacing="0"/>
              <w:ind w:firstLine="164"/>
              <w:jc w:val="both"/>
              <w:rPr>
                <w:lang w:val="kk-KZ"/>
              </w:rPr>
            </w:pPr>
            <w:r w:rsidRPr="00665E4D">
              <w:rPr>
                <w:lang w:val="kk-KZ"/>
              </w:rPr>
              <w:t>1) БЖЗҚ-ның ішкі құжатымен бекітілген нысан бойынша нысаналы жинақ төлемдерін тағайындау туралы өтініш (бұдан</w:t>
            </w:r>
            <w:ins w:id="10" w:author="Демесинова Жулдыз Октябриновна" w:date="2025-09-12T15:44:00Z">
              <w:r w:rsidR="00E33E57">
                <w:rPr>
                  <w:lang w:val="kk-KZ"/>
                </w:rPr>
                <w:t xml:space="preserve"> </w:t>
              </w:r>
            </w:ins>
            <w:del w:id="11" w:author="Демесинова Жулдыз Октябриновна" w:date="2025-09-12T15:44:00Z">
              <w:r w:rsidRPr="00665E4D" w:rsidDel="00E33E57">
                <w:rPr>
                  <w:lang w:val="kk-KZ"/>
                </w:rPr>
                <w:delText xml:space="preserve"> </w:delText>
              </w:r>
            </w:del>
            <w:r w:rsidRPr="00665E4D">
              <w:rPr>
                <w:lang w:val="kk-KZ"/>
              </w:rPr>
              <w:t>– өтініш);</w:t>
            </w:r>
          </w:p>
          <w:p w14:paraId="3ED25992" w14:textId="5F5105B6" w:rsidR="00665E4D" w:rsidRDefault="00665E4D" w:rsidP="00665E4D">
            <w:pPr>
              <w:pStyle w:val="af0"/>
              <w:spacing w:before="0" w:beforeAutospacing="0" w:after="0" w:afterAutospacing="0"/>
              <w:ind w:firstLine="164"/>
              <w:jc w:val="both"/>
              <w:rPr>
                <w:lang w:val="kk-KZ"/>
              </w:rPr>
            </w:pPr>
            <w:r w:rsidRPr="00665E4D">
              <w:rPr>
                <w:lang w:val="kk-KZ"/>
              </w:rPr>
              <w:t>2) мұрагердің немесе оның заңды өкілінің жеке басын куәландыратын құжаттың түпнұсқасы;</w:t>
            </w:r>
          </w:p>
          <w:p w14:paraId="235F06C2" w14:textId="77777777" w:rsidR="00665E4D" w:rsidRPr="00665E4D" w:rsidRDefault="00665E4D" w:rsidP="00665E4D">
            <w:pPr>
              <w:pStyle w:val="af0"/>
              <w:spacing w:before="0" w:beforeAutospacing="0" w:after="0" w:afterAutospacing="0"/>
              <w:ind w:firstLine="164"/>
              <w:jc w:val="both"/>
              <w:rPr>
                <w:lang w:val="kk-KZ"/>
              </w:rPr>
            </w:pPr>
            <w:r w:rsidRPr="00665E4D">
              <w:rPr>
                <w:lang w:val="kk-KZ"/>
              </w:rPr>
              <w:t>4) мұраға құқық туралы куәліктің түпнұсқасы немесе нотариалды куәландырған көшірмесі не мұраға қалдырылатын мүлікті бөлу туралы келісімнің түпнұсқасы немесе нотариат куәландырған көшірмесі не соттың заңды күшіне енген шешімі;</w:t>
            </w:r>
          </w:p>
          <w:p w14:paraId="0F930A49" w14:textId="77777777" w:rsidR="00665E4D" w:rsidRPr="00665E4D" w:rsidRDefault="00665E4D" w:rsidP="00665E4D">
            <w:pPr>
              <w:pStyle w:val="af0"/>
              <w:spacing w:before="0" w:beforeAutospacing="0" w:after="0" w:afterAutospacing="0"/>
              <w:ind w:firstLine="164"/>
              <w:jc w:val="both"/>
              <w:rPr>
                <w:lang w:val="kk-KZ"/>
              </w:rPr>
            </w:pPr>
            <w:r w:rsidRPr="00665E4D">
              <w:rPr>
                <w:lang w:val="kk-KZ"/>
              </w:rPr>
              <w:t>5) мұрагердің уәкілетті операторда АҚШ долларымен ашылған банктік шотының деректемелері.</w:t>
            </w:r>
          </w:p>
          <w:p w14:paraId="16FE42C7" w14:textId="77777777" w:rsidR="00665E4D" w:rsidRPr="00665E4D" w:rsidRDefault="00665E4D" w:rsidP="00665E4D">
            <w:pPr>
              <w:pStyle w:val="af0"/>
              <w:spacing w:before="0" w:beforeAutospacing="0" w:after="0" w:afterAutospacing="0"/>
              <w:ind w:firstLine="164"/>
              <w:jc w:val="both"/>
              <w:rPr>
                <w:lang w:val="kk-KZ"/>
              </w:rPr>
            </w:pPr>
            <w:r w:rsidRPr="00665E4D">
              <w:rPr>
                <w:lang w:val="kk-KZ"/>
              </w:rPr>
              <w:t>Мұрагер (мұрагерлер) БЖЗҚ-ға осы Қағидалардың 16-тармағында көзделген тәртіппен нысаналы жинақтар түрінде нысаналы жинақтау шотына есепке жатқызылғаннан кейін қайтыс болған не соттың заңды күшіне енген шешімімен қайтыс болды деп жарияланған нысаналы талаптарға қатысушының нысаналы талаптарының төленуі үшін жүгінеді.</w:t>
            </w:r>
          </w:p>
          <w:p w14:paraId="429EFA4E" w14:textId="5E65F8B8" w:rsidR="00776ECE" w:rsidRPr="00776ECE" w:rsidRDefault="00776ECE" w:rsidP="00665E4D">
            <w:pPr>
              <w:ind w:firstLine="169"/>
              <w:jc w:val="both"/>
              <w:rPr>
                <w:rFonts w:ascii="Times New Roman" w:hAnsi="Times New Roman" w:cs="Times New Roman"/>
                <w:b/>
                <w:sz w:val="24"/>
                <w:szCs w:val="24"/>
                <w:lang w:val="kk-KZ"/>
              </w:rPr>
            </w:pPr>
            <w:bookmarkStart w:id="12" w:name="_Hlk208997151"/>
            <w:r w:rsidRPr="00776ECE">
              <w:rPr>
                <w:rFonts w:ascii="Times New Roman" w:hAnsi="Times New Roman" w:cs="Times New Roman"/>
                <w:b/>
                <w:sz w:val="24"/>
                <w:szCs w:val="24"/>
                <w:lang w:val="kk-KZ"/>
              </w:rPr>
              <w:lastRenderedPageBreak/>
              <w:t>Жоғарыда көрсетілген құжаттарды мұрагерден (мұрагерлерден) алған кезде БЖЗҚ нысаналы талаптарға қатысушының немесе нысаналы жинақ</w:t>
            </w:r>
            <w:r w:rsidR="00E33E57">
              <w:rPr>
                <w:rFonts w:ascii="Times New Roman" w:hAnsi="Times New Roman" w:cs="Times New Roman"/>
                <w:b/>
                <w:sz w:val="24"/>
                <w:szCs w:val="24"/>
                <w:lang w:val="kk-KZ"/>
              </w:rPr>
              <w:t>тарды</w:t>
            </w:r>
            <w:r w:rsidRPr="00776ECE">
              <w:rPr>
                <w:rFonts w:ascii="Times New Roman" w:hAnsi="Times New Roman" w:cs="Times New Roman"/>
                <w:b/>
                <w:sz w:val="24"/>
                <w:szCs w:val="24"/>
                <w:lang w:val="kk-KZ"/>
              </w:rPr>
              <w:t xml:space="preserve"> алушының қайтыс бол</w:t>
            </w:r>
            <w:r w:rsidR="008A0AD4">
              <w:rPr>
                <w:rFonts w:ascii="Times New Roman" w:hAnsi="Times New Roman" w:cs="Times New Roman"/>
                <w:b/>
                <w:sz w:val="24"/>
                <w:szCs w:val="24"/>
                <w:lang w:val="kk-KZ"/>
              </w:rPr>
              <w:t>ған</w:t>
            </w:r>
            <w:r w:rsidRPr="00776ECE">
              <w:rPr>
                <w:rFonts w:ascii="Times New Roman" w:hAnsi="Times New Roman" w:cs="Times New Roman"/>
                <w:b/>
                <w:sz w:val="24"/>
                <w:szCs w:val="24"/>
                <w:lang w:val="kk-KZ"/>
              </w:rPr>
              <w:t xml:space="preserve">ы туралы мәліметтердің болуы туралы мәліметтерді </w:t>
            </w:r>
            <w:r w:rsidR="00E33E57">
              <w:rPr>
                <w:rFonts w:ascii="Times New Roman" w:hAnsi="Times New Roman" w:cs="Times New Roman"/>
                <w:b/>
                <w:sz w:val="24"/>
                <w:szCs w:val="24"/>
                <w:lang w:val="kk-KZ"/>
              </w:rPr>
              <w:t xml:space="preserve">ЖТ </w:t>
            </w:r>
            <w:r w:rsidR="00E33E57" w:rsidRPr="00776ECE">
              <w:rPr>
                <w:rFonts w:ascii="Times New Roman" w:hAnsi="Times New Roman" w:cs="Times New Roman"/>
                <w:b/>
                <w:sz w:val="24"/>
                <w:szCs w:val="24"/>
                <w:lang w:val="kk-KZ"/>
              </w:rPr>
              <w:t>МД</w:t>
            </w:r>
            <w:r w:rsidR="00E33E57">
              <w:rPr>
                <w:rFonts w:ascii="Times New Roman" w:hAnsi="Times New Roman" w:cs="Times New Roman"/>
                <w:b/>
                <w:sz w:val="24"/>
                <w:szCs w:val="24"/>
                <w:lang w:val="kk-KZ"/>
              </w:rPr>
              <w:t>Қ-</w:t>
            </w:r>
            <w:r w:rsidR="00E33E57" w:rsidRPr="00776ECE">
              <w:rPr>
                <w:rFonts w:ascii="Times New Roman" w:hAnsi="Times New Roman" w:cs="Times New Roman"/>
                <w:b/>
                <w:sz w:val="24"/>
                <w:szCs w:val="24"/>
                <w:lang w:val="kk-KZ"/>
              </w:rPr>
              <w:t xml:space="preserve">дан </w:t>
            </w:r>
            <w:r w:rsidRPr="00776ECE">
              <w:rPr>
                <w:rFonts w:ascii="Times New Roman" w:hAnsi="Times New Roman" w:cs="Times New Roman"/>
                <w:b/>
                <w:sz w:val="24"/>
                <w:szCs w:val="24"/>
                <w:lang w:val="kk-KZ"/>
              </w:rPr>
              <w:t>сұратады.</w:t>
            </w:r>
          </w:p>
          <w:p w14:paraId="0A6D2739" w14:textId="62FE86F3" w:rsidR="00BF41D5" w:rsidRPr="00776ECE" w:rsidRDefault="00776ECE" w:rsidP="00411A9F">
            <w:pPr>
              <w:ind w:firstLine="164"/>
              <w:jc w:val="both"/>
              <w:rPr>
                <w:rFonts w:ascii="Times New Roman" w:hAnsi="Times New Roman" w:cs="Times New Roman"/>
                <w:sz w:val="24"/>
                <w:szCs w:val="24"/>
                <w:lang w:val="kk-KZ"/>
              </w:rPr>
            </w:pPr>
            <w:r w:rsidRPr="00FD7EDE">
              <w:rPr>
                <w:rFonts w:ascii="Times New Roman" w:hAnsi="Times New Roman" w:cs="Times New Roman"/>
                <w:sz w:val="24"/>
                <w:szCs w:val="24"/>
                <w:lang w:val="kk-KZ"/>
              </w:rPr>
              <w:t xml:space="preserve">Нысаналы жинақтау шоты және </w:t>
            </w:r>
            <w:r w:rsidRPr="00FD7EDE">
              <w:rPr>
                <w:rFonts w:ascii="Times New Roman" w:hAnsi="Times New Roman" w:cs="Times New Roman"/>
                <w:b/>
                <w:sz w:val="24"/>
                <w:szCs w:val="24"/>
                <w:lang w:val="kk-KZ"/>
              </w:rPr>
              <w:t>(немесе) ЖТ МДҚ-да нысаналы талаптарға қатысушының немесе нысаналы жинақтарды алушының қайтыс болғаны туралы мәліметтер</w:t>
            </w:r>
            <w:r w:rsidRPr="00FD7EDE">
              <w:rPr>
                <w:rFonts w:ascii="Times New Roman" w:hAnsi="Times New Roman" w:cs="Times New Roman"/>
                <w:sz w:val="24"/>
                <w:szCs w:val="24"/>
                <w:lang w:val="kk-KZ"/>
              </w:rPr>
              <w:t xml:space="preserve"> болмаған жағдайда, </w:t>
            </w:r>
            <w:r w:rsidR="0001429F" w:rsidRPr="00872796">
              <w:rPr>
                <w:rFonts w:ascii="Times New Roman" w:hAnsi="Times New Roman" w:cs="Times New Roman"/>
                <w:sz w:val="24"/>
                <w:szCs w:val="24"/>
                <w:lang w:val="kk-KZ"/>
              </w:rPr>
              <w:t>БЖЗҚ жеке жүгінген кезде мұрагерге (мұрагерлерге) жүгінген күні БЖЗҚ-ның ішкі құжатында айқындалатын нысан бойынша өтінішті қабылдаудан бас тартып, оны қабылдаудан бас тарту туралы қолхат береді</w:t>
            </w:r>
            <w:r w:rsidRPr="0001429F">
              <w:rPr>
                <w:rFonts w:ascii="Times New Roman" w:hAnsi="Times New Roman" w:cs="Times New Roman"/>
                <w:sz w:val="24"/>
                <w:szCs w:val="24"/>
                <w:lang w:val="kk-KZ"/>
              </w:rPr>
              <w:t>.</w:t>
            </w:r>
            <w:bookmarkEnd w:id="12"/>
          </w:p>
        </w:tc>
        <w:tc>
          <w:tcPr>
            <w:tcW w:w="3544" w:type="dxa"/>
            <w:tcBorders>
              <w:top w:val="single" w:sz="4" w:space="0" w:color="000000"/>
              <w:left w:val="single" w:sz="4" w:space="0" w:color="000000"/>
              <w:bottom w:val="single" w:sz="4" w:space="0" w:color="000000"/>
              <w:right w:val="single" w:sz="4" w:space="0" w:color="000000"/>
            </w:tcBorders>
          </w:tcPr>
          <w:p w14:paraId="0FACEF78" w14:textId="4C9B7AEE" w:rsidR="00BF41D5" w:rsidRPr="009337D2" w:rsidRDefault="00665E4D" w:rsidP="008F4F3E">
            <w:pPr>
              <w:ind w:firstLine="284"/>
              <w:jc w:val="both"/>
              <w:rPr>
                <w:rFonts w:ascii="Times New Roman" w:eastAsia="Times New Roman" w:hAnsi="Times New Roman" w:cs="Times New Roman"/>
                <w:color w:val="000000"/>
                <w:sz w:val="24"/>
                <w:szCs w:val="24"/>
                <w:lang w:val="kk-KZ"/>
              </w:rPr>
            </w:pPr>
            <w:r w:rsidRPr="009337D2">
              <w:rPr>
                <w:rFonts w:ascii="Times New Roman" w:eastAsia="Times New Roman" w:hAnsi="Times New Roman" w:cs="Times New Roman"/>
                <w:color w:val="000000"/>
                <w:sz w:val="24"/>
                <w:szCs w:val="24"/>
                <w:lang w:val="kk-KZ"/>
              </w:rPr>
              <w:lastRenderedPageBreak/>
              <w:t>«Ұлттық қор - балаларға» бағдарламасы аясында төлемдер тек ҚР азаматтарына ғана жүргізіледі. Бұл ретте бала шетелге кетіп, қайтыс болғанға дейін ҚР азаматтығынан айырылып, қайтыс болуы мүмкін жағдайлар туындауы мүмкін. Мұндай жағдайларда мемлекеттік қаражатты</w:t>
            </w:r>
            <w:r w:rsidR="00083B88" w:rsidRPr="009337D2">
              <w:rPr>
                <w:rFonts w:ascii="Times New Roman" w:eastAsia="Times New Roman" w:hAnsi="Times New Roman" w:cs="Times New Roman"/>
                <w:color w:val="000000"/>
                <w:sz w:val="24"/>
                <w:szCs w:val="24"/>
                <w:lang w:val="kk-KZ"/>
              </w:rPr>
              <w:t>ң</w:t>
            </w:r>
            <w:r w:rsidRPr="009337D2">
              <w:rPr>
                <w:rFonts w:ascii="Times New Roman" w:eastAsia="Times New Roman" w:hAnsi="Times New Roman" w:cs="Times New Roman"/>
                <w:color w:val="000000"/>
                <w:sz w:val="24"/>
                <w:szCs w:val="24"/>
                <w:lang w:val="kk-KZ"/>
              </w:rPr>
              <w:t xml:space="preserve"> мақсатсыз пайдалан</w:t>
            </w:r>
            <w:r w:rsidR="00083B88" w:rsidRPr="009337D2">
              <w:rPr>
                <w:rFonts w:ascii="Times New Roman" w:eastAsia="Times New Roman" w:hAnsi="Times New Roman" w:cs="Times New Roman"/>
                <w:color w:val="000000"/>
                <w:sz w:val="24"/>
                <w:szCs w:val="24"/>
                <w:lang w:val="kk-KZ"/>
              </w:rPr>
              <w:t>ыл</w:t>
            </w:r>
            <w:r w:rsidRPr="009337D2">
              <w:rPr>
                <w:rFonts w:ascii="Times New Roman" w:eastAsia="Times New Roman" w:hAnsi="Times New Roman" w:cs="Times New Roman"/>
                <w:color w:val="000000"/>
                <w:sz w:val="24"/>
                <w:szCs w:val="24"/>
                <w:lang w:val="kk-KZ"/>
              </w:rPr>
              <w:t>у</w:t>
            </w:r>
            <w:r w:rsidR="00083B88" w:rsidRPr="009337D2">
              <w:rPr>
                <w:rFonts w:ascii="Times New Roman" w:eastAsia="Times New Roman" w:hAnsi="Times New Roman" w:cs="Times New Roman"/>
                <w:color w:val="000000"/>
                <w:sz w:val="24"/>
                <w:szCs w:val="24"/>
                <w:lang w:val="kk-KZ"/>
              </w:rPr>
              <w:t xml:space="preserve">ын </w:t>
            </w:r>
            <w:r w:rsidRPr="009337D2">
              <w:rPr>
                <w:rFonts w:ascii="Times New Roman" w:eastAsia="Times New Roman" w:hAnsi="Times New Roman" w:cs="Times New Roman"/>
                <w:color w:val="000000"/>
                <w:sz w:val="24"/>
                <w:szCs w:val="24"/>
                <w:lang w:val="kk-KZ"/>
              </w:rPr>
              <w:t xml:space="preserve">болдырмау, заңнама талаптарының сақталуын қамтамасыз ету үшін қайтыс болған күнгі баланың азаматтығы туралы </w:t>
            </w:r>
            <w:r w:rsidR="00083B88" w:rsidRPr="009337D2">
              <w:rPr>
                <w:rFonts w:ascii="Times New Roman" w:eastAsia="Times New Roman" w:hAnsi="Times New Roman" w:cs="Times New Roman"/>
                <w:color w:val="000000"/>
                <w:sz w:val="24"/>
                <w:szCs w:val="24"/>
                <w:lang w:val="kk-KZ"/>
              </w:rPr>
              <w:t>дәйекті</w:t>
            </w:r>
            <w:r w:rsidRPr="009337D2">
              <w:rPr>
                <w:rFonts w:ascii="Times New Roman" w:eastAsia="Times New Roman" w:hAnsi="Times New Roman" w:cs="Times New Roman"/>
                <w:color w:val="000000"/>
                <w:sz w:val="24"/>
                <w:szCs w:val="24"/>
                <w:lang w:val="kk-KZ"/>
              </w:rPr>
              <w:t xml:space="preserve"> және ресми тексерілген ақпарат болуы қажет.</w:t>
            </w:r>
          </w:p>
          <w:p w14:paraId="24597564" w14:textId="14A7098E" w:rsidR="00776ECE" w:rsidRPr="009337D2" w:rsidRDefault="00083B88" w:rsidP="00776ECE">
            <w:pPr>
              <w:ind w:firstLine="284"/>
              <w:jc w:val="both"/>
              <w:rPr>
                <w:rFonts w:ascii="Times New Roman" w:eastAsia="Times New Roman" w:hAnsi="Times New Roman" w:cs="Times New Roman"/>
                <w:color w:val="000000"/>
                <w:sz w:val="24"/>
                <w:szCs w:val="24"/>
                <w:lang w:val="kk-KZ"/>
              </w:rPr>
            </w:pPr>
            <w:r w:rsidRPr="009337D2">
              <w:rPr>
                <w:rFonts w:ascii="Times New Roman" w:eastAsia="Times New Roman" w:hAnsi="Times New Roman" w:cs="Times New Roman"/>
                <w:color w:val="000000"/>
                <w:sz w:val="24"/>
                <w:szCs w:val="24"/>
                <w:lang w:val="kk-KZ"/>
              </w:rPr>
              <w:t>Азаматтық туралы ақпаратты қоса алғанда, жеке тұлға туралы мәліметтер</w:t>
            </w:r>
            <w:r w:rsidR="00776ECE" w:rsidRPr="009337D2">
              <w:rPr>
                <w:rFonts w:ascii="Times New Roman" w:eastAsia="Times New Roman" w:hAnsi="Times New Roman" w:cs="Times New Roman"/>
                <w:color w:val="000000"/>
                <w:sz w:val="24"/>
                <w:szCs w:val="24"/>
                <w:lang w:val="kk-KZ"/>
              </w:rPr>
              <w:t xml:space="preserve"> ЖТ МДҚ-ға ҚР ІІМ ақпараттық жүйесінен беріледі, ол ҚР ІІМ туралы ережеге сәйкес, оның ішінде:</w:t>
            </w:r>
          </w:p>
          <w:p w14:paraId="16F94F14" w14:textId="04A8B7A6" w:rsidR="00776ECE" w:rsidRPr="009337D2" w:rsidRDefault="00776ECE" w:rsidP="00776ECE">
            <w:pPr>
              <w:ind w:firstLine="284"/>
              <w:jc w:val="both"/>
              <w:rPr>
                <w:rFonts w:ascii="Times New Roman" w:eastAsia="Times New Roman" w:hAnsi="Times New Roman" w:cs="Times New Roman"/>
                <w:color w:val="000000"/>
                <w:sz w:val="24"/>
                <w:szCs w:val="24"/>
                <w:lang w:val="kk-KZ"/>
              </w:rPr>
            </w:pPr>
            <w:r w:rsidRPr="009337D2">
              <w:rPr>
                <w:rFonts w:ascii="Times New Roman" w:eastAsia="Times New Roman" w:hAnsi="Times New Roman" w:cs="Times New Roman"/>
                <w:color w:val="000000"/>
                <w:sz w:val="24"/>
                <w:szCs w:val="24"/>
                <w:lang w:val="kk-KZ"/>
              </w:rPr>
              <w:t>азаматтық саласындағы мемлекеттік саясатты іске асыру</w:t>
            </w:r>
            <w:r w:rsidR="00BA65F9" w:rsidRPr="009337D2">
              <w:rPr>
                <w:rFonts w:ascii="Times New Roman" w:eastAsia="Times New Roman" w:hAnsi="Times New Roman" w:cs="Times New Roman"/>
                <w:color w:val="000000"/>
                <w:sz w:val="24"/>
                <w:szCs w:val="24"/>
                <w:lang w:val="kk-KZ"/>
              </w:rPr>
              <w:t>ды</w:t>
            </w:r>
            <w:r w:rsidRPr="009337D2">
              <w:rPr>
                <w:rFonts w:ascii="Times New Roman" w:eastAsia="Times New Roman" w:hAnsi="Times New Roman" w:cs="Times New Roman"/>
                <w:color w:val="000000"/>
                <w:sz w:val="24"/>
                <w:szCs w:val="24"/>
                <w:lang w:val="kk-KZ"/>
              </w:rPr>
              <w:t>;</w:t>
            </w:r>
          </w:p>
          <w:p w14:paraId="3E410A89" w14:textId="578160A8" w:rsidR="00776ECE" w:rsidRPr="009337D2" w:rsidRDefault="00776ECE" w:rsidP="00776ECE">
            <w:pPr>
              <w:ind w:firstLine="284"/>
              <w:jc w:val="both"/>
              <w:rPr>
                <w:rFonts w:ascii="Times New Roman" w:eastAsia="Times New Roman" w:hAnsi="Times New Roman" w:cs="Times New Roman"/>
                <w:color w:val="000000"/>
                <w:sz w:val="24"/>
                <w:szCs w:val="24"/>
                <w:lang w:val="kk-KZ"/>
              </w:rPr>
            </w:pPr>
            <w:r w:rsidRPr="009337D2">
              <w:rPr>
                <w:rFonts w:ascii="Times New Roman" w:eastAsia="Times New Roman" w:hAnsi="Times New Roman" w:cs="Times New Roman"/>
                <w:color w:val="000000"/>
                <w:sz w:val="24"/>
                <w:szCs w:val="24"/>
                <w:lang w:val="kk-KZ"/>
              </w:rPr>
              <w:t>Қазақстан Республикасының азаматтығын</w:t>
            </w:r>
            <w:r w:rsidR="00BA65F9" w:rsidRPr="009337D2">
              <w:rPr>
                <w:rFonts w:ascii="Times New Roman" w:eastAsia="Times New Roman" w:hAnsi="Times New Roman" w:cs="Times New Roman"/>
                <w:color w:val="000000"/>
                <w:sz w:val="24"/>
                <w:szCs w:val="24"/>
                <w:lang w:val="kk-KZ"/>
              </w:rPr>
              <w:t xml:space="preserve"> жоғалтуды, од</w:t>
            </w:r>
            <w:r w:rsidRPr="009337D2">
              <w:rPr>
                <w:rFonts w:ascii="Times New Roman" w:eastAsia="Times New Roman" w:hAnsi="Times New Roman" w:cs="Times New Roman"/>
                <w:color w:val="000000"/>
                <w:sz w:val="24"/>
                <w:szCs w:val="24"/>
                <w:lang w:val="kk-KZ"/>
              </w:rPr>
              <w:t xml:space="preserve">ан айырылуды, сондай-ақ Қазақстан Республикасының аумағында тұрақты тұратын </w:t>
            </w:r>
            <w:r w:rsidRPr="009337D2">
              <w:rPr>
                <w:rFonts w:ascii="Times New Roman" w:eastAsia="Times New Roman" w:hAnsi="Times New Roman" w:cs="Times New Roman"/>
                <w:color w:val="000000"/>
                <w:sz w:val="24"/>
                <w:szCs w:val="24"/>
                <w:lang w:val="kk-KZ"/>
              </w:rPr>
              <w:lastRenderedPageBreak/>
              <w:t>адамдардың Қазақстан Республикасының азаматтығына тиесілігін (тиесілі еместігін) айқындауды тіркеуді қамтиды.</w:t>
            </w:r>
          </w:p>
          <w:p w14:paraId="18867579" w14:textId="5F99B43C" w:rsidR="00776ECE" w:rsidRPr="009337D2" w:rsidRDefault="00776ECE" w:rsidP="00776ECE">
            <w:pPr>
              <w:ind w:firstLine="284"/>
              <w:jc w:val="both"/>
              <w:rPr>
                <w:rFonts w:ascii="Times New Roman" w:eastAsia="Times New Roman" w:hAnsi="Times New Roman" w:cs="Times New Roman"/>
                <w:color w:val="000000"/>
                <w:sz w:val="24"/>
                <w:szCs w:val="24"/>
                <w:lang w:val="kk-KZ"/>
              </w:rPr>
            </w:pPr>
            <w:r w:rsidRPr="009337D2">
              <w:rPr>
                <w:rFonts w:ascii="Times New Roman" w:eastAsia="Times New Roman" w:hAnsi="Times New Roman" w:cs="Times New Roman"/>
                <w:color w:val="000000"/>
                <w:sz w:val="24"/>
                <w:szCs w:val="24"/>
                <w:lang w:val="kk-KZ"/>
              </w:rPr>
              <w:t>Осыған байланысты мұрагерлерге төлемдерді жүзеге асыру кезінде ЖТ МДҚ-да қамтылған қайтыс болу туралы мәліметтерді ғана басшылыққа алу ұсынылады.</w:t>
            </w:r>
          </w:p>
        </w:tc>
      </w:tr>
      <w:tr w:rsidR="00BF41D5" w:rsidRPr="00671A18" w14:paraId="4E547647" w14:textId="77777777" w:rsidTr="00872796">
        <w:trPr>
          <w:gridAfter w:val="1"/>
          <w:wAfter w:w="29" w:type="dxa"/>
        </w:trPr>
        <w:tc>
          <w:tcPr>
            <w:tcW w:w="704" w:type="dxa"/>
            <w:tcBorders>
              <w:top w:val="single" w:sz="4" w:space="0" w:color="000000"/>
              <w:left w:val="single" w:sz="4" w:space="0" w:color="000000"/>
              <w:bottom w:val="single" w:sz="4" w:space="0" w:color="000000"/>
              <w:right w:val="single" w:sz="4" w:space="0" w:color="000000"/>
            </w:tcBorders>
          </w:tcPr>
          <w:p w14:paraId="3A72F380" w14:textId="77777777" w:rsidR="00BF41D5" w:rsidRPr="00746E3C" w:rsidRDefault="00BF41D5" w:rsidP="00BF41D5">
            <w:pPr>
              <w:pStyle w:val="a5"/>
              <w:numPr>
                <w:ilvl w:val="0"/>
                <w:numId w:val="10"/>
              </w:numPr>
              <w:ind w:left="357" w:hanging="357"/>
              <w:jc w:val="center"/>
              <w:rPr>
                <w:rFonts w:ascii="Times New Roman" w:eastAsia="Times New Roman" w:hAnsi="Times New Roman" w:cs="Times New Roman"/>
                <w:sz w:val="24"/>
                <w:szCs w:val="24"/>
                <w:lang w:val="kk-KZ"/>
              </w:rPr>
            </w:pPr>
          </w:p>
        </w:tc>
        <w:tc>
          <w:tcPr>
            <w:tcW w:w="1538" w:type="dxa"/>
            <w:tcBorders>
              <w:top w:val="single" w:sz="4" w:space="0" w:color="000000"/>
              <w:left w:val="single" w:sz="4" w:space="0" w:color="000000"/>
              <w:bottom w:val="single" w:sz="4" w:space="0" w:color="000000"/>
              <w:right w:val="single" w:sz="4" w:space="0" w:color="000000"/>
            </w:tcBorders>
          </w:tcPr>
          <w:p w14:paraId="66F43B55" w14:textId="498278EB" w:rsidR="00BF41D5" w:rsidRPr="00746E3C" w:rsidRDefault="00FD7255" w:rsidP="00B72AA8">
            <w:pPr>
              <w:jc w:val="cente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36</w:t>
            </w:r>
            <w:r w:rsidRPr="00746E3C">
              <w:rPr>
                <w:rFonts w:ascii="Times New Roman" w:hAnsi="Times New Roman" w:cs="Times New Roman"/>
                <w:color w:val="000000"/>
                <w:sz w:val="24"/>
                <w:szCs w:val="24"/>
                <w:lang w:val="kk-KZ"/>
              </w:rPr>
              <w:t>-тармақ</w:t>
            </w:r>
          </w:p>
        </w:tc>
        <w:tc>
          <w:tcPr>
            <w:tcW w:w="4536" w:type="dxa"/>
            <w:tcBorders>
              <w:top w:val="single" w:sz="4" w:space="0" w:color="000000"/>
              <w:left w:val="single" w:sz="4" w:space="0" w:color="000000"/>
              <w:bottom w:val="single" w:sz="4" w:space="0" w:color="000000"/>
              <w:right w:val="single" w:sz="4" w:space="0" w:color="000000"/>
            </w:tcBorders>
          </w:tcPr>
          <w:p w14:paraId="7842FE39" w14:textId="77777777" w:rsidR="00FD7255" w:rsidRPr="00FD7255" w:rsidRDefault="00FD7255" w:rsidP="00FD7255">
            <w:pPr>
              <w:pStyle w:val="af0"/>
              <w:spacing w:before="0" w:beforeAutospacing="0" w:after="0" w:afterAutospacing="0"/>
              <w:ind w:firstLine="164"/>
              <w:jc w:val="both"/>
              <w:rPr>
                <w:lang w:val="kk-KZ"/>
              </w:rPr>
            </w:pPr>
            <w:r w:rsidRPr="00FD7255">
              <w:rPr>
                <w:lang w:val="kk-KZ"/>
              </w:rPr>
              <w:t>36. Өтініш:</w:t>
            </w:r>
          </w:p>
          <w:p w14:paraId="3D1FD375" w14:textId="59F015B2" w:rsidR="00FD7255" w:rsidRPr="00FD7255" w:rsidRDefault="00FD7255" w:rsidP="00FD7255">
            <w:pPr>
              <w:pStyle w:val="af0"/>
              <w:spacing w:before="0" w:beforeAutospacing="0" w:after="0" w:afterAutospacing="0"/>
              <w:ind w:firstLine="164"/>
              <w:jc w:val="both"/>
              <w:rPr>
                <w:lang w:val="kk-KZ"/>
              </w:rPr>
            </w:pPr>
            <w:r w:rsidRPr="00FD7255">
              <w:rPr>
                <w:lang w:val="kk-KZ"/>
              </w:rPr>
              <w:t>1) үшінші тұлға арқылы берілген кезде үшінші тұлға (сенім білдірілген тұлға, заңды өкіл) осы Қағидалардың 35-тармағында көрсетілген құжаттарға қосымша:</w:t>
            </w:r>
          </w:p>
          <w:p w14:paraId="090007FF" w14:textId="64BB0262" w:rsidR="00FD7255" w:rsidRPr="00FD7255" w:rsidRDefault="00FD7255" w:rsidP="00FD7255">
            <w:pPr>
              <w:pStyle w:val="af0"/>
              <w:spacing w:before="0" w:beforeAutospacing="0" w:after="0" w:afterAutospacing="0"/>
              <w:ind w:firstLine="164"/>
              <w:jc w:val="both"/>
              <w:rPr>
                <w:lang w:val="kk-KZ"/>
              </w:rPr>
            </w:pPr>
            <w:r w:rsidRPr="00FD7255">
              <w:rPr>
                <w:lang w:val="kk-KZ"/>
              </w:rPr>
              <w:t>нотариат куәландырған сенімхаттың түпнұсқасын немесе оның өтініш беру жөніндегі өкілеттіктері көрсетілген нотариат куәландырған көшірмесін;</w:t>
            </w:r>
          </w:p>
          <w:p w14:paraId="613F88F7" w14:textId="16AB7682" w:rsidR="00FD7255" w:rsidRPr="00FD7255" w:rsidRDefault="00FD7255" w:rsidP="00FD7255">
            <w:pPr>
              <w:pStyle w:val="af0"/>
              <w:spacing w:before="0" w:beforeAutospacing="0" w:after="0" w:afterAutospacing="0"/>
              <w:ind w:firstLine="164"/>
              <w:jc w:val="both"/>
              <w:rPr>
                <w:lang w:val="kk-KZ"/>
              </w:rPr>
            </w:pPr>
            <w:r w:rsidRPr="00FD7255">
              <w:rPr>
                <w:lang w:val="kk-KZ"/>
              </w:rPr>
              <w:lastRenderedPageBreak/>
              <w:t>жеке басын куәландыратын құжаттың түпнұсқасын;</w:t>
            </w:r>
          </w:p>
          <w:p w14:paraId="5D7668EF" w14:textId="044710B0" w:rsidR="00FD7255" w:rsidRPr="00FD7255" w:rsidRDefault="00FD7255" w:rsidP="00FD7255">
            <w:pPr>
              <w:pStyle w:val="af0"/>
              <w:spacing w:before="0" w:beforeAutospacing="0" w:after="0" w:afterAutospacing="0"/>
              <w:ind w:firstLine="164"/>
              <w:jc w:val="both"/>
              <w:rPr>
                <w:lang w:val="kk-KZ"/>
              </w:rPr>
            </w:pPr>
            <w:r w:rsidRPr="00FD7255">
              <w:rPr>
                <w:lang w:val="kk-KZ"/>
              </w:rPr>
              <w:t>заңды өкіл жүгінген жағдайда заңды өкілдің мәртебесін растайтын құжатты қоса береді.</w:t>
            </w:r>
          </w:p>
          <w:p w14:paraId="22A486AC" w14:textId="5D0FC9ED" w:rsidR="00FD7255" w:rsidRPr="00FD7255" w:rsidRDefault="00FD7255" w:rsidP="00FD7255">
            <w:pPr>
              <w:pStyle w:val="af0"/>
              <w:spacing w:before="0" w:beforeAutospacing="0" w:after="0" w:afterAutospacing="0"/>
              <w:ind w:firstLine="164"/>
              <w:jc w:val="both"/>
              <w:rPr>
                <w:lang w:val="kk-KZ"/>
              </w:rPr>
            </w:pPr>
            <w:r w:rsidRPr="00FD7255">
              <w:rPr>
                <w:lang w:val="kk-KZ"/>
              </w:rPr>
              <w:t>Бұл ретте мұрагердің жеке басын куәландыратын құжаттың көшірмесі нотариатта куәландырылады (нотариаттық куәландыру тұратын мемлекетте жүргізілген жағдайда);</w:t>
            </w:r>
          </w:p>
          <w:p w14:paraId="429510CF" w14:textId="7F326B72" w:rsidR="00BF41D5" w:rsidRPr="00746E3C" w:rsidRDefault="00FD7255" w:rsidP="00FD7255">
            <w:pPr>
              <w:pStyle w:val="af0"/>
              <w:spacing w:before="0" w:beforeAutospacing="0" w:after="0" w:afterAutospacing="0"/>
              <w:ind w:firstLine="164"/>
              <w:jc w:val="both"/>
              <w:rPr>
                <w:lang w:val="kk-KZ"/>
              </w:rPr>
            </w:pPr>
            <w:r w:rsidRPr="00FD7255">
              <w:rPr>
                <w:lang w:val="kk-KZ"/>
              </w:rPr>
              <w:t xml:space="preserve">2) пошта байланысы құралдары арқылы берілген кезде мұрагердің, заңды өкілдің жеке басын куәландыратын құжаттың, заңды өкілдің мәртебесін растайтын құжаттың көшірмесі </w:t>
            </w:r>
            <w:r w:rsidRPr="00717606">
              <w:rPr>
                <w:b/>
                <w:lang w:val="kk-KZ"/>
              </w:rPr>
              <w:t>қоса беріледі. Мұрагердің</w:t>
            </w:r>
            <w:r w:rsidRPr="00FD7255">
              <w:rPr>
                <w:lang w:val="kk-KZ"/>
              </w:rPr>
              <w:t>, заңды өкілдің өтініштегі қолы нотариатта куәландырылады (нотариаттық куәландыру тұратын мемлекетте жүргізілген жағдайда).</w:t>
            </w:r>
          </w:p>
        </w:tc>
        <w:tc>
          <w:tcPr>
            <w:tcW w:w="4961" w:type="dxa"/>
            <w:tcBorders>
              <w:top w:val="single" w:sz="4" w:space="0" w:color="000000"/>
              <w:left w:val="single" w:sz="4" w:space="0" w:color="000000"/>
              <w:bottom w:val="single" w:sz="4" w:space="0" w:color="000000"/>
              <w:right w:val="single" w:sz="4" w:space="0" w:color="000000"/>
            </w:tcBorders>
          </w:tcPr>
          <w:p w14:paraId="761EFB50" w14:textId="598C1542" w:rsidR="00717606" w:rsidRPr="00151B31" w:rsidRDefault="00717606" w:rsidP="00717606">
            <w:pPr>
              <w:ind w:firstLine="164"/>
              <w:jc w:val="both"/>
              <w:rPr>
                <w:rFonts w:ascii="Times New Roman" w:hAnsi="Times New Roman" w:cs="Times New Roman"/>
                <w:sz w:val="24"/>
                <w:szCs w:val="24"/>
                <w:lang w:val="kk-KZ"/>
              </w:rPr>
            </w:pPr>
            <w:bookmarkStart w:id="13" w:name="_Hlk208997178"/>
            <w:r w:rsidRPr="00151B31">
              <w:rPr>
                <w:rFonts w:ascii="Times New Roman" w:hAnsi="Times New Roman" w:cs="Times New Roman"/>
                <w:sz w:val="24"/>
                <w:szCs w:val="24"/>
                <w:lang w:val="kk-KZ"/>
              </w:rPr>
              <w:lastRenderedPageBreak/>
              <w:t>36. Өтініш:</w:t>
            </w:r>
          </w:p>
          <w:p w14:paraId="4E08D37A" w14:textId="77777777" w:rsidR="0001429F" w:rsidRPr="00FD7255" w:rsidRDefault="00717606" w:rsidP="0001429F">
            <w:pPr>
              <w:pStyle w:val="af0"/>
              <w:spacing w:before="0" w:beforeAutospacing="0" w:after="0" w:afterAutospacing="0"/>
              <w:ind w:firstLine="164"/>
              <w:jc w:val="both"/>
              <w:rPr>
                <w:lang w:val="kk-KZ"/>
              </w:rPr>
            </w:pPr>
            <w:r w:rsidRPr="00151B31">
              <w:rPr>
                <w:lang w:val="kk-KZ"/>
              </w:rPr>
              <w:t xml:space="preserve">1) </w:t>
            </w:r>
            <w:r w:rsidR="0001429F" w:rsidRPr="00FD7255">
              <w:rPr>
                <w:lang w:val="kk-KZ"/>
              </w:rPr>
              <w:t>үшінші тұлға арқылы берілген кезде үшінші тұлға (сенім білдірілген тұлға, заңды өкіл) осы Қағидалардың 35-тармағында көрсетілген құжаттарға қосымша:</w:t>
            </w:r>
          </w:p>
          <w:p w14:paraId="08670064" w14:textId="2EACBB05" w:rsidR="00717606" w:rsidRPr="00151B31" w:rsidRDefault="00717606" w:rsidP="00717606">
            <w:pPr>
              <w:ind w:firstLine="164"/>
              <w:jc w:val="both"/>
              <w:rPr>
                <w:rFonts w:ascii="Times New Roman" w:hAnsi="Times New Roman" w:cs="Times New Roman"/>
                <w:sz w:val="24"/>
                <w:szCs w:val="24"/>
                <w:lang w:val="kk-KZ"/>
              </w:rPr>
            </w:pPr>
            <w:r w:rsidRPr="00151B31">
              <w:rPr>
                <w:rFonts w:ascii="Times New Roman" w:hAnsi="Times New Roman" w:cs="Times New Roman"/>
                <w:sz w:val="24"/>
                <w:szCs w:val="24"/>
                <w:lang w:val="kk-KZ"/>
              </w:rPr>
              <w:t>нотариат куәландырған сенімхаттың түпнұсқасы</w:t>
            </w:r>
            <w:r w:rsidR="0001429F">
              <w:rPr>
                <w:rFonts w:ascii="Times New Roman" w:hAnsi="Times New Roman" w:cs="Times New Roman"/>
                <w:sz w:val="24"/>
                <w:szCs w:val="24"/>
                <w:lang w:val="kk-KZ"/>
              </w:rPr>
              <w:t>н</w:t>
            </w:r>
            <w:r w:rsidRPr="00151B31">
              <w:rPr>
                <w:rFonts w:ascii="Times New Roman" w:hAnsi="Times New Roman" w:cs="Times New Roman"/>
                <w:sz w:val="24"/>
                <w:szCs w:val="24"/>
                <w:lang w:val="kk-KZ"/>
              </w:rPr>
              <w:t xml:space="preserve"> немесе оның </w:t>
            </w:r>
            <w:r w:rsidRPr="00872796">
              <w:rPr>
                <w:rFonts w:ascii="Times New Roman" w:hAnsi="Times New Roman" w:cs="Times New Roman"/>
                <w:sz w:val="24"/>
                <w:szCs w:val="24"/>
                <w:lang w:val="kk-KZ"/>
              </w:rPr>
              <w:t>өтініш беру жөніндегі өкілеттіктері,</w:t>
            </w:r>
            <w:r w:rsidRPr="00151B31">
              <w:rPr>
                <w:rFonts w:ascii="Times New Roman" w:hAnsi="Times New Roman" w:cs="Times New Roman"/>
                <w:b/>
                <w:sz w:val="24"/>
                <w:szCs w:val="24"/>
                <w:lang w:val="kk-KZ"/>
              </w:rPr>
              <w:t xml:space="preserve"> дербес деректерді жинауға және өңдеуге келісімі көрсетілген</w:t>
            </w:r>
            <w:r w:rsidRPr="00151B31">
              <w:rPr>
                <w:rFonts w:ascii="Times New Roman" w:hAnsi="Times New Roman" w:cs="Times New Roman"/>
                <w:sz w:val="24"/>
                <w:szCs w:val="24"/>
                <w:lang w:val="kk-KZ"/>
              </w:rPr>
              <w:t xml:space="preserve"> нотариат куәландырған көшірмесі</w:t>
            </w:r>
            <w:r w:rsidR="00C52447">
              <w:rPr>
                <w:rFonts w:ascii="Times New Roman" w:hAnsi="Times New Roman" w:cs="Times New Roman"/>
                <w:sz w:val="24"/>
                <w:szCs w:val="24"/>
                <w:lang w:val="kk-KZ"/>
              </w:rPr>
              <w:t>н</w:t>
            </w:r>
            <w:r w:rsidRPr="00151B31">
              <w:rPr>
                <w:rFonts w:ascii="Times New Roman" w:hAnsi="Times New Roman" w:cs="Times New Roman"/>
                <w:sz w:val="24"/>
                <w:szCs w:val="24"/>
                <w:lang w:val="kk-KZ"/>
              </w:rPr>
              <w:t>;</w:t>
            </w:r>
          </w:p>
          <w:p w14:paraId="7286B904" w14:textId="2B763993" w:rsidR="00717606" w:rsidRPr="00151B31" w:rsidRDefault="00717606" w:rsidP="00717606">
            <w:pPr>
              <w:ind w:firstLine="164"/>
              <w:jc w:val="both"/>
              <w:rPr>
                <w:rFonts w:ascii="Times New Roman" w:hAnsi="Times New Roman" w:cs="Times New Roman"/>
                <w:sz w:val="24"/>
                <w:szCs w:val="24"/>
                <w:lang w:val="kk-KZ"/>
              </w:rPr>
            </w:pPr>
            <w:r w:rsidRPr="00151B31">
              <w:rPr>
                <w:rFonts w:ascii="Times New Roman" w:hAnsi="Times New Roman" w:cs="Times New Roman"/>
                <w:sz w:val="24"/>
                <w:szCs w:val="24"/>
                <w:lang w:val="kk-KZ"/>
              </w:rPr>
              <w:lastRenderedPageBreak/>
              <w:t>жеке басын куәландыратын құжаттың түпнұсқасы</w:t>
            </w:r>
            <w:r w:rsidR="00C52447">
              <w:rPr>
                <w:rFonts w:ascii="Times New Roman" w:hAnsi="Times New Roman" w:cs="Times New Roman"/>
                <w:sz w:val="24"/>
                <w:szCs w:val="24"/>
                <w:lang w:val="kk-KZ"/>
              </w:rPr>
              <w:t>н</w:t>
            </w:r>
            <w:r w:rsidRPr="00151B31">
              <w:rPr>
                <w:rFonts w:ascii="Times New Roman" w:hAnsi="Times New Roman" w:cs="Times New Roman"/>
                <w:sz w:val="24"/>
                <w:szCs w:val="24"/>
                <w:lang w:val="kk-KZ"/>
              </w:rPr>
              <w:t>;</w:t>
            </w:r>
          </w:p>
          <w:p w14:paraId="3574D39A" w14:textId="75F1B246" w:rsidR="00717606" w:rsidRDefault="00717606" w:rsidP="00717606">
            <w:pPr>
              <w:ind w:firstLine="164"/>
              <w:jc w:val="both"/>
              <w:rPr>
                <w:rFonts w:ascii="Times New Roman" w:hAnsi="Times New Roman" w:cs="Times New Roman"/>
                <w:sz w:val="24"/>
                <w:szCs w:val="24"/>
                <w:lang w:val="kk-KZ"/>
              </w:rPr>
            </w:pPr>
            <w:r w:rsidRPr="00151B31">
              <w:rPr>
                <w:rFonts w:ascii="Times New Roman" w:hAnsi="Times New Roman" w:cs="Times New Roman"/>
                <w:sz w:val="24"/>
                <w:szCs w:val="24"/>
                <w:lang w:val="kk-KZ"/>
              </w:rPr>
              <w:t>заңды өкіл жүгінген жағдайда, заңды өкілдің мәртебесін растайтын құжат</w:t>
            </w:r>
            <w:r w:rsidR="00C52447">
              <w:rPr>
                <w:rFonts w:ascii="Times New Roman" w:hAnsi="Times New Roman" w:cs="Times New Roman"/>
                <w:sz w:val="24"/>
                <w:szCs w:val="24"/>
                <w:lang w:val="kk-KZ"/>
              </w:rPr>
              <w:t>тты қоса береді</w:t>
            </w:r>
            <w:r w:rsidRPr="00151B31">
              <w:rPr>
                <w:rFonts w:ascii="Times New Roman" w:hAnsi="Times New Roman" w:cs="Times New Roman"/>
                <w:sz w:val="24"/>
                <w:szCs w:val="24"/>
                <w:lang w:val="kk-KZ"/>
              </w:rPr>
              <w:t>.</w:t>
            </w:r>
          </w:p>
          <w:p w14:paraId="5DE68C3E" w14:textId="380289D5" w:rsidR="00717606" w:rsidRPr="00FD7EDE" w:rsidRDefault="00717606" w:rsidP="00717606">
            <w:pPr>
              <w:ind w:firstLine="164"/>
              <w:jc w:val="both"/>
              <w:rPr>
                <w:rFonts w:ascii="Times New Roman" w:hAnsi="Times New Roman" w:cs="Times New Roman"/>
                <w:sz w:val="24"/>
                <w:szCs w:val="24"/>
                <w:lang w:val="kk-KZ"/>
              </w:rPr>
            </w:pPr>
            <w:r w:rsidRPr="00FD7EDE">
              <w:rPr>
                <w:rFonts w:ascii="Times New Roman" w:hAnsi="Times New Roman" w:cs="Times New Roman"/>
                <w:sz w:val="24"/>
                <w:szCs w:val="24"/>
                <w:lang w:val="kk-KZ"/>
              </w:rPr>
              <w:t>Бұл ретте мұрагердің жеке басын куәландыратын құжаттың көшірмесі нотариа</w:t>
            </w:r>
            <w:r w:rsidR="00C52447">
              <w:rPr>
                <w:rFonts w:ascii="Times New Roman" w:hAnsi="Times New Roman" w:cs="Times New Roman"/>
                <w:sz w:val="24"/>
                <w:szCs w:val="24"/>
                <w:lang w:val="kk-KZ"/>
              </w:rPr>
              <w:t>тта</w:t>
            </w:r>
            <w:r w:rsidRPr="00FD7EDE">
              <w:rPr>
                <w:rFonts w:ascii="Times New Roman" w:hAnsi="Times New Roman" w:cs="Times New Roman"/>
                <w:sz w:val="24"/>
                <w:szCs w:val="24"/>
                <w:lang w:val="kk-KZ"/>
              </w:rPr>
              <w:t xml:space="preserve"> куәландырылады (нотариа</w:t>
            </w:r>
            <w:r w:rsidR="00C52447">
              <w:rPr>
                <w:rFonts w:ascii="Times New Roman" w:hAnsi="Times New Roman" w:cs="Times New Roman"/>
                <w:sz w:val="24"/>
                <w:szCs w:val="24"/>
                <w:lang w:val="kk-KZ"/>
              </w:rPr>
              <w:t>ттық</w:t>
            </w:r>
            <w:r w:rsidRPr="00FD7EDE">
              <w:rPr>
                <w:rFonts w:ascii="Times New Roman" w:hAnsi="Times New Roman" w:cs="Times New Roman"/>
                <w:sz w:val="24"/>
                <w:szCs w:val="24"/>
                <w:lang w:val="kk-KZ"/>
              </w:rPr>
              <w:t xml:space="preserve"> куәландыру тұратын мемлекетте жүргізілген жағдайда);</w:t>
            </w:r>
          </w:p>
          <w:p w14:paraId="709F036F" w14:textId="546E75C3" w:rsidR="00717606" w:rsidRDefault="00717606" w:rsidP="00717606">
            <w:pPr>
              <w:ind w:firstLine="164"/>
              <w:jc w:val="both"/>
              <w:rPr>
                <w:rFonts w:ascii="Times New Roman" w:hAnsi="Times New Roman" w:cs="Times New Roman"/>
                <w:sz w:val="24"/>
                <w:szCs w:val="24"/>
                <w:lang w:val="kk-KZ"/>
              </w:rPr>
            </w:pPr>
            <w:r w:rsidRPr="00FD7EDE">
              <w:rPr>
                <w:rFonts w:ascii="Times New Roman" w:hAnsi="Times New Roman" w:cs="Times New Roman"/>
                <w:sz w:val="24"/>
                <w:szCs w:val="24"/>
                <w:lang w:val="kk-KZ"/>
              </w:rPr>
              <w:t>2) пошта байланысы құралдары мұрагердің, заңды өкілдің жеке басын куәландыратын құжаттың, заңды өкілдің мәртебесін растайтын құжаттың көшірмесі</w:t>
            </w:r>
            <w:r w:rsidRPr="00151B31">
              <w:rPr>
                <w:rFonts w:ascii="Times New Roman" w:hAnsi="Times New Roman" w:cs="Times New Roman"/>
                <w:b/>
                <w:sz w:val="24"/>
                <w:szCs w:val="24"/>
                <w:lang w:val="kk-KZ"/>
              </w:rPr>
              <w:t>, сондай-ақ мұрагердің</w:t>
            </w:r>
            <w:r w:rsidRPr="00FD7EDE">
              <w:rPr>
                <w:rFonts w:ascii="Times New Roman" w:hAnsi="Times New Roman" w:cs="Times New Roman"/>
                <w:sz w:val="24"/>
                <w:szCs w:val="24"/>
                <w:lang w:val="kk-KZ"/>
              </w:rPr>
              <w:t>, заңды өкілдің өтініштегі қолы нотариат</w:t>
            </w:r>
            <w:r w:rsidR="00C52447">
              <w:rPr>
                <w:rFonts w:ascii="Times New Roman" w:hAnsi="Times New Roman" w:cs="Times New Roman"/>
                <w:sz w:val="24"/>
                <w:szCs w:val="24"/>
                <w:lang w:val="kk-KZ"/>
              </w:rPr>
              <w:t>та</w:t>
            </w:r>
            <w:r w:rsidRPr="00FD7EDE">
              <w:rPr>
                <w:rFonts w:ascii="Times New Roman" w:hAnsi="Times New Roman" w:cs="Times New Roman"/>
                <w:sz w:val="24"/>
                <w:szCs w:val="24"/>
                <w:lang w:val="kk-KZ"/>
              </w:rPr>
              <w:t xml:space="preserve"> куәландыр</w:t>
            </w:r>
            <w:r w:rsidR="0001429F">
              <w:rPr>
                <w:rFonts w:ascii="Times New Roman" w:hAnsi="Times New Roman" w:cs="Times New Roman"/>
                <w:sz w:val="24"/>
                <w:szCs w:val="24"/>
                <w:lang w:val="kk-KZ"/>
              </w:rPr>
              <w:t>ы</w:t>
            </w:r>
            <w:r w:rsidR="00C52447">
              <w:rPr>
                <w:rFonts w:ascii="Times New Roman" w:hAnsi="Times New Roman" w:cs="Times New Roman"/>
                <w:sz w:val="24"/>
                <w:szCs w:val="24"/>
                <w:lang w:val="kk-KZ"/>
              </w:rPr>
              <w:t>ла</w:t>
            </w:r>
            <w:r w:rsidRPr="00FD7EDE">
              <w:rPr>
                <w:rFonts w:ascii="Times New Roman" w:hAnsi="Times New Roman" w:cs="Times New Roman"/>
                <w:sz w:val="24"/>
                <w:szCs w:val="24"/>
                <w:lang w:val="kk-KZ"/>
              </w:rPr>
              <w:t>ды (нотариаттық куәландыру тұратын мемлекетте жүргізілген жағдайда).</w:t>
            </w:r>
          </w:p>
          <w:bookmarkEnd w:id="13"/>
          <w:p w14:paraId="6BB2A25F" w14:textId="43479208" w:rsidR="00BF41D5" w:rsidRPr="00746E3C" w:rsidRDefault="00BF41D5" w:rsidP="00776ECE">
            <w:pPr>
              <w:ind w:firstLine="169"/>
              <w:jc w:val="both"/>
              <w:rPr>
                <w:rFonts w:ascii="Times New Roman" w:hAnsi="Times New Roman" w:cs="Times New Roman"/>
                <w:color w:val="000000"/>
                <w:sz w:val="24"/>
                <w:szCs w:val="24"/>
                <w:lang w:val="kk-KZ"/>
              </w:rPr>
            </w:pPr>
          </w:p>
        </w:tc>
        <w:tc>
          <w:tcPr>
            <w:tcW w:w="3544" w:type="dxa"/>
            <w:tcBorders>
              <w:top w:val="single" w:sz="4" w:space="0" w:color="000000"/>
              <w:left w:val="single" w:sz="4" w:space="0" w:color="000000"/>
              <w:bottom w:val="single" w:sz="4" w:space="0" w:color="000000"/>
              <w:right w:val="single" w:sz="4" w:space="0" w:color="000000"/>
            </w:tcBorders>
          </w:tcPr>
          <w:p w14:paraId="3F0C1A29" w14:textId="4B6A129C" w:rsidR="00BF41D5" w:rsidRPr="009337D2" w:rsidRDefault="006F5FD6" w:rsidP="008F4F3E">
            <w:pPr>
              <w:ind w:firstLine="284"/>
              <w:jc w:val="both"/>
              <w:rPr>
                <w:rFonts w:ascii="Times New Roman" w:eastAsia="Times New Roman" w:hAnsi="Times New Roman" w:cs="Times New Roman"/>
                <w:color w:val="000000"/>
                <w:sz w:val="24"/>
                <w:szCs w:val="24"/>
                <w:lang w:val="kk-KZ"/>
              </w:rPr>
            </w:pPr>
            <w:r w:rsidRPr="009337D2">
              <w:rPr>
                <w:rFonts w:ascii="Times New Roman" w:eastAsia="Times New Roman" w:hAnsi="Times New Roman" w:cs="Times New Roman"/>
                <w:color w:val="000000"/>
                <w:sz w:val="24"/>
                <w:szCs w:val="24"/>
                <w:lang w:val="kk-KZ"/>
              </w:rPr>
              <w:lastRenderedPageBreak/>
              <w:t>Нақтылаушы редакция, оның ішінде «Дербес деректер және оларды қорғау туралы» Қазақстан Республикасы Заңының 8-бабына сәйкес</w:t>
            </w:r>
          </w:p>
        </w:tc>
      </w:tr>
      <w:tr w:rsidR="00363C0F" w:rsidRPr="00671A18" w14:paraId="044C2337" w14:textId="77777777" w:rsidTr="00872796">
        <w:trPr>
          <w:gridAfter w:val="1"/>
          <w:wAfter w:w="29" w:type="dxa"/>
        </w:trPr>
        <w:tc>
          <w:tcPr>
            <w:tcW w:w="704" w:type="dxa"/>
            <w:tcBorders>
              <w:top w:val="single" w:sz="4" w:space="0" w:color="000000"/>
              <w:left w:val="single" w:sz="4" w:space="0" w:color="000000"/>
              <w:bottom w:val="single" w:sz="4" w:space="0" w:color="000000"/>
              <w:right w:val="single" w:sz="4" w:space="0" w:color="000000"/>
            </w:tcBorders>
          </w:tcPr>
          <w:p w14:paraId="31FDB03F" w14:textId="1D1A7D00" w:rsidR="00363C0F" w:rsidRPr="00746E3C" w:rsidRDefault="00363C0F" w:rsidP="00BF41D5">
            <w:pPr>
              <w:pStyle w:val="a5"/>
              <w:numPr>
                <w:ilvl w:val="0"/>
                <w:numId w:val="10"/>
              </w:numPr>
              <w:ind w:left="357" w:hanging="357"/>
              <w:jc w:val="center"/>
              <w:rPr>
                <w:rFonts w:ascii="Times New Roman" w:eastAsia="Times New Roman" w:hAnsi="Times New Roman" w:cs="Times New Roman"/>
                <w:sz w:val="24"/>
                <w:szCs w:val="24"/>
                <w:lang w:val="kk-KZ"/>
              </w:rPr>
            </w:pPr>
          </w:p>
        </w:tc>
        <w:tc>
          <w:tcPr>
            <w:tcW w:w="1538" w:type="dxa"/>
            <w:tcBorders>
              <w:top w:val="single" w:sz="4" w:space="0" w:color="000000"/>
              <w:left w:val="single" w:sz="4" w:space="0" w:color="000000"/>
              <w:bottom w:val="single" w:sz="4" w:space="0" w:color="000000"/>
              <w:right w:val="single" w:sz="4" w:space="0" w:color="000000"/>
            </w:tcBorders>
          </w:tcPr>
          <w:p w14:paraId="6C5F3F25" w14:textId="6AA5AA65" w:rsidR="00363C0F" w:rsidRPr="00746E3C" w:rsidRDefault="00B72AA8" w:rsidP="00B72AA8">
            <w:pPr>
              <w:jc w:val="center"/>
              <w:rPr>
                <w:rFonts w:ascii="Times New Roman" w:hAnsi="Times New Roman" w:cs="Times New Roman"/>
                <w:color w:val="000000"/>
                <w:sz w:val="24"/>
                <w:szCs w:val="24"/>
                <w:lang w:val="kk-KZ"/>
              </w:rPr>
            </w:pPr>
            <w:r w:rsidRPr="00746E3C">
              <w:rPr>
                <w:rFonts w:ascii="Times New Roman" w:hAnsi="Times New Roman" w:cs="Times New Roman"/>
                <w:color w:val="000000"/>
                <w:sz w:val="24"/>
                <w:szCs w:val="24"/>
                <w:lang w:val="kk-KZ"/>
              </w:rPr>
              <w:t>2-қ</w:t>
            </w:r>
            <w:r w:rsidR="00363C0F" w:rsidRPr="00746E3C">
              <w:rPr>
                <w:rFonts w:ascii="Times New Roman" w:hAnsi="Times New Roman" w:cs="Times New Roman"/>
                <w:color w:val="000000"/>
                <w:sz w:val="24"/>
                <w:szCs w:val="24"/>
                <w:lang w:val="kk-KZ"/>
              </w:rPr>
              <w:t>осымша</w:t>
            </w:r>
          </w:p>
        </w:tc>
        <w:tc>
          <w:tcPr>
            <w:tcW w:w="4536" w:type="dxa"/>
            <w:tcBorders>
              <w:top w:val="single" w:sz="4" w:space="0" w:color="000000"/>
              <w:left w:val="single" w:sz="4" w:space="0" w:color="000000"/>
              <w:bottom w:val="single" w:sz="4" w:space="0" w:color="000000"/>
              <w:right w:val="single" w:sz="4" w:space="0" w:color="000000"/>
            </w:tcBorders>
          </w:tcPr>
          <w:p w14:paraId="0EDAC3E0" w14:textId="77777777" w:rsidR="00363C0F" w:rsidRPr="00746E3C" w:rsidRDefault="00363C0F" w:rsidP="00363C0F">
            <w:pPr>
              <w:jc w:val="center"/>
              <w:rPr>
                <w:rFonts w:ascii="Times New Roman" w:eastAsia="Times New Roman" w:hAnsi="Times New Roman" w:cs="Times New Roman"/>
                <w:sz w:val="24"/>
                <w:szCs w:val="24"/>
                <w:lang w:val="kk-KZ"/>
              </w:rPr>
            </w:pPr>
            <w:r w:rsidRPr="00746E3C">
              <w:rPr>
                <w:rFonts w:ascii="Times New Roman" w:eastAsia="Times New Roman" w:hAnsi="Times New Roman" w:cs="Times New Roman"/>
                <w:sz w:val="24"/>
                <w:szCs w:val="24"/>
                <w:lang w:val="kk-KZ"/>
              </w:rPr>
              <w:t>Нысаналы талаптарды, нысаналы жинақтарды және нысаналы жинақ төлемдерін қалыптастыру мен есепке алу, сондай-ақ нысаналы талаптарды есепке жазу қағидаларына</w:t>
            </w:r>
          </w:p>
          <w:p w14:paraId="799933F9" w14:textId="437C4AB0" w:rsidR="00363C0F" w:rsidRPr="00746E3C" w:rsidRDefault="00363C0F" w:rsidP="00363C0F">
            <w:pPr>
              <w:jc w:val="center"/>
              <w:rPr>
                <w:rFonts w:ascii="Times New Roman" w:eastAsia="Times New Roman" w:hAnsi="Times New Roman" w:cs="Times New Roman"/>
                <w:sz w:val="24"/>
                <w:szCs w:val="24"/>
                <w:lang w:val="kk-KZ"/>
              </w:rPr>
            </w:pPr>
            <w:r w:rsidRPr="00746E3C">
              <w:rPr>
                <w:rFonts w:ascii="Times New Roman" w:eastAsia="Times New Roman" w:hAnsi="Times New Roman" w:cs="Times New Roman"/>
                <w:sz w:val="24"/>
                <w:szCs w:val="24"/>
                <w:lang w:val="kk-KZ"/>
              </w:rPr>
              <w:t>2-қосымша</w:t>
            </w:r>
          </w:p>
          <w:p w14:paraId="124A0ED1" w14:textId="7821506D" w:rsidR="00363C0F" w:rsidRPr="00746E3C" w:rsidRDefault="00363C0F" w:rsidP="00363C0F">
            <w:pPr>
              <w:jc w:val="both"/>
              <w:rPr>
                <w:rFonts w:ascii="Times New Roman" w:eastAsia="Times New Roman" w:hAnsi="Times New Roman" w:cs="Times New Roman"/>
                <w:sz w:val="24"/>
                <w:szCs w:val="24"/>
                <w:lang w:val="kk-KZ"/>
              </w:rPr>
            </w:pPr>
          </w:p>
          <w:p w14:paraId="3117565E" w14:textId="05E50B2B" w:rsidR="00363C0F" w:rsidRPr="00746E3C" w:rsidRDefault="00363C0F" w:rsidP="00363C0F">
            <w:pPr>
              <w:jc w:val="center"/>
              <w:rPr>
                <w:rFonts w:ascii="Times New Roman" w:eastAsia="Times New Roman" w:hAnsi="Times New Roman" w:cs="Times New Roman"/>
                <w:sz w:val="24"/>
                <w:szCs w:val="24"/>
                <w:lang w:val="kk-KZ"/>
              </w:rPr>
            </w:pPr>
          </w:p>
          <w:p w14:paraId="3EEA36FB" w14:textId="2FC087C0" w:rsidR="00363C0F" w:rsidRPr="00746E3C" w:rsidRDefault="00363C0F" w:rsidP="00363C0F">
            <w:pPr>
              <w:jc w:val="center"/>
              <w:rPr>
                <w:rFonts w:ascii="Times New Roman" w:eastAsia="Times New Roman" w:hAnsi="Times New Roman" w:cs="Times New Roman"/>
                <w:sz w:val="24"/>
                <w:szCs w:val="24"/>
                <w:lang w:val="kk-KZ"/>
              </w:rPr>
            </w:pPr>
            <w:r w:rsidRPr="00746E3C">
              <w:rPr>
                <w:rFonts w:ascii="Times New Roman" w:eastAsia="Times New Roman" w:hAnsi="Times New Roman" w:cs="Times New Roman"/>
                <w:sz w:val="24"/>
                <w:szCs w:val="24"/>
                <w:lang w:val="kk-KZ"/>
              </w:rPr>
              <w:t>Есепті 20 ___ жылдың соңындағы жағдай бойынша нысаналы талаптарға қатысушылардың саны туралы мәліметтер</w:t>
            </w:r>
          </w:p>
          <w:p w14:paraId="7B990380" w14:textId="77777777" w:rsidR="00363C0F" w:rsidRPr="00746E3C" w:rsidRDefault="00363C0F" w:rsidP="00471583">
            <w:pPr>
              <w:pStyle w:val="af0"/>
              <w:spacing w:before="0" w:beforeAutospacing="0" w:after="0" w:afterAutospacing="0"/>
              <w:ind w:firstLine="169"/>
              <w:jc w:val="both"/>
              <w:rPr>
                <w:lang w:val="kk-KZ"/>
              </w:rPr>
            </w:pPr>
          </w:p>
          <w:tbl>
            <w:tblPr>
              <w:tblW w:w="3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1850"/>
              <w:gridCol w:w="567"/>
            </w:tblGrid>
            <w:tr w:rsidR="00363C0F" w:rsidRPr="00746E3C" w14:paraId="121FB485" w14:textId="77777777" w:rsidTr="007472BE">
              <w:tc>
                <w:tcPr>
                  <w:tcW w:w="737" w:type="dxa"/>
                </w:tcPr>
                <w:p w14:paraId="7F4465EA" w14:textId="77777777" w:rsidR="00363C0F" w:rsidRPr="00746E3C" w:rsidRDefault="00363C0F" w:rsidP="00363C0F">
                  <w:pPr>
                    <w:jc w:val="center"/>
                    <w:rPr>
                      <w:rFonts w:ascii="Times New Roman" w:hAnsi="Times New Roman" w:cs="Times New Roman"/>
                      <w:sz w:val="24"/>
                      <w:szCs w:val="24"/>
                    </w:rPr>
                  </w:pPr>
                  <w:r w:rsidRPr="00746E3C">
                    <w:rPr>
                      <w:rFonts w:ascii="Times New Roman" w:hAnsi="Times New Roman" w:cs="Times New Roman"/>
                      <w:sz w:val="24"/>
                      <w:szCs w:val="24"/>
                    </w:rPr>
                    <w:lastRenderedPageBreak/>
                    <w:t>№</w:t>
                  </w:r>
                </w:p>
              </w:tc>
              <w:tc>
                <w:tcPr>
                  <w:tcW w:w="1850" w:type="dxa"/>
                </w:tcPr>
                <w:p w14:paraId="651BBA5D" w14:textId="15261F60" w:rsidR="00363C0F" w:rsidRPr="00746E3C" w:rsidRDefault="007472BE" w:rsidP="00363C0F">
                  <w:pPr>
                    <w:jc w:val="center"/>
                    <w:rPr>
                      <w:rFonts w:ascii="Times New Roman" w:hAnsi="Times New Roman" w:cs="Times New Roman"/>
                      <w:sz w:val="24"/>
                      <w:szCs w:val="24"/>
                    </w:rPr>
                  </w:pPr>
                  <w:r w:rsidRPr="00746E3C">
                    <w:rPr>
                      <w:rFonts w:ascii="Times New Roman" w:hAnsi="Times New Roman" w:cs="Times New Roman"/>
                      <w:sz w:val="24"/>
                      <w:szCs w:val="24"/>
                    </w:rPr>
                    <w:t xml:space="preserve">Нысаналы талаптарға қатысушылардың санаты </w:t>
                  </w:r>
                </w:p>
              </w:tc>
              <w:tc>
                <w:tcPr>
                  <w:tcW w:w="567" w:type="dxa"/>
                </w:tcPr>
                <w:p w14:paraId="73C971CD" w14:textId="6F6E2897" w:rsidR="00363C0F" w:rsidRPr="00746E3C" w:rsidRDefault="007472BE" w:rsidP="00363C0F">
                  <w:pPr>
                    <w:jc w:val="center"/>
                    <w:rPr>
                      <w:rFonts w:ascii="Times New Roman" w:hAnsi="Times New Roman" w:cs="Times New Roman"/>
                      <w:sz w:val="24"/>
                      <w:szCs w:val="24"/>
                    </w:rPr>
                  </w:pPr>
                  <w:r w:rsidRPr="00746E3C">
                    <w:rPr>
                      <w:rFonts w:ascii="Times New Roman" w:hAnsi="Times New Roman" w:cs="Times New Roman"/>
                      <w:sz w:val="24"/>
                      <w:szCs w:val="24"/>
                    </w:rPr>
                    <w:t>Саны</w:t>
                  </w:r>
                </w:p>
              </w:tc>
            </w:tr>
            <w:tr w:rsidR="00363C0F" w:rsidRPr="00746E3C" w14:paraId="11A544D8" w14:textId="77777777" w:rsidTr="007472BE">
              <w:tc>
                <w:tcPr>
                  <w:tcW w:w="737" w:type="dxa"/>
                </w:tcPr>
                <w:p w14:paraId="655D0D48" w14:textId="77777777" w:rsidR="00363C0F" w:rsidRPr="00746E3C" w:rsidRDefault="00363C0F" w:rsidP="007472BE">
                  <w:pPr>
                    <w:pStyle w:val="a5"/>
                    <w:numPr>
                      <w:ilvl w:val="0"/>
                      <w:numId w:val="9"/>
                    </w:numPr>
                    <w:spacing w:after="0" w:line="240" w:lineRule="auto"/>
                    <w:ind w:left="357" w:hanging="357"/>
                    <w:jc w:val="center"/>
                    <w:rPr>
                      <w:rFonts w:ascii="Times New Roman" w:hAnsi="Times New Roman" w:cs="Times New Roman"/>
                      <w:sz w:val="24"/>
                      <w:szCs w:val="24"/>
                    </w:rPr>
                  </w:pPr>
                </w:p>
              </w:tc>
              <w:tc>
                <w:tcPr>
                  <w:tcW w:w="1850" w:type="dxa"/>
                </w:tcPr>
                <w:p w14:paraId="3DD3817C" w14:textId="32FB4709" w:rsidR="00363C0F" w:rsidRPr="00746E3C" w:rsidRDefault="007472BE" w:rsidP="00363C0F">
                  <w:pPr>
                    <w:rPr>
                      <w:rFonts w:ascii="Times New Roman" w:hAnsi="Times New Roman" w:cs="Times New Roman"/>
                      <w:sz w:val="24"/>
                      <w:szCs w:val="24"/>
                    </w:rPr>
                  </w:pPr>
                  <w:r w:rsidRPr="00746E3C">
                    <w:rPr>
                      <w:rFonts w:ascii="Times New Roman" w:hAnsi="Times New Roman" w:cs="Times New Roman"/>
                      <w:sz w:val="24"/>
                      <w:szCs w:val="24"/>
                    </w:rPr>
                    <w:t>Есепті жылдың басындағы барлығы</w:t>
                  </w:r>
                </w:p>
              </w:tc>
              <w:tc>
                <w:tcPr>
                  <w:tcW w:w="567" w:type="dxa"/>
                </w:tcPr>
                <w:p w14:paraId="761B5553" w14:textId="77777777" w:rsidR="00363C0F" w:rsidRPr="00746E3C" w:rsidRDefault="00363C0F" w:rsidP="00363C0F">
                  <w:pPr>
                    <w:jc w:val="right"/>
                    <w:rPr>
                      <w:rFonts w:ascii="Times New Roman" w:hAnsi="Times New Roman" w:cs="Times New Roman"/>
                      <w:sz w:val="24"/>
                      <w:szCs w:val="24"/>
                    </w:rPr>
                  </w:pPr>
                </w:p>
              </w:tc>
            </w:tr>
            <w:tr w:rsidR="00363C0F" w:rsidRPr="00746E3C" w14:paraId="19FAD85F" w14:textId="77777777" w:rsidTr="007472BE">
              <w:tc>
                <w:tcPr>
                  <w:tcW w:w="737" w:type="dxa"/>
                </w:tcPr>
                <w:p w14:paraId="0C4ED755" w14:textId="77777777" w:rsidR="00363C0F" w:rsidRPr="00746E3C" w:rsidRDefault="00363C0F" w:rsidP="007472BE">
                  <w:pPr>
                    <w:pStyle w:val="a5"/>
                    <w:numPr>
                      <w:ilvl w:val="0"/>
                      <w:numId w:val="9"/>
                    </w:numPr>
                    <w:spacing w:after="0" w:line="240" w:lineRule="auto"/>
                    <w:ind w:left="357" w:hanging="357"/>
                    <w:jc w:val="center"/>
                    <w:rPr>
                      <w:rFonts w:ascii="Times New Roman" w:hAnsi="Times New Roman" w:cs="Times New Roman"/>
                      <w:sz w:val="24"/>
                      <w:szCs w:val="24"/>
                    </w:rPr>
                  </w:pPr>
                </w:p>
              </w:tc>
              <w:tc>
                <w:tcPr>
                  <w:tcW w:w="1850" w:type="dxa"/>
                </w:tcPr>
                <w:p w14:paraId="47A78895" w14:textId="6D849C16" w:rsidR="00363C0F" w:rsidRPr="00746E3C" w:rsidRDefault="007472BE" w:rsidP="00363C0F">
                  <w:pPr>
                    <w:rPr>
                      <w:rFonts w:ascii="Times New Roman" w:hAnsi="Times New Roman" w:cs="Times New Roman"/>
                      <w:sz w:val="24"/>
                      <w:szCs w:val="24"/>
                    </w:rPr>
                  </w:pPr>
                  <w:r w:rsidRPr="00746E3C">
                    <w:rPr>
                      <w:rFonts w:ascii="Times New Roman" w:hAnsi="Times New Roman" w:cs="Times New Roman"/>
                      <w:sz w:val="24"/>
                      <w:szCs w:val="24"/>
                    </w:rPr>
                    <w:t>Есепті жылы туғандар</w:t>
                  </w:r>
                </w:p>
              </w:tc>
              <w:tc>
                <w:tcPr>
                  <w:tcW w:w="567" w:type="dxa"/>
                </w:tcPr>
                <w:p w14:paraId="012F9885" w14:textId="77777777" w:rsidR="00363C0F" w:rsidRPr="00746E3C" w:rsidRDefault="00363C0F" w:rsidP="00363C0F">
                  <w:pPr>
                    <w:jc w:val="right"/>
                    <w:rPr>
                      <w:rFonts w:ascii="Times New Roman" w:hAnsi="Times New Roman" w:cs="Times New Roman"/>
                      <w:sz w:val="24"/>
                      <w:szCs w:val="24"/>
                    </w:rPr>
                  </w:pPr>
                </w:p>
              </w:tc>
            </w:tr>
            <w:tr w:rsidR="00363C0F" w:rsidRPr="00746E3C" w14:paraId="0BE7DCB4" w14:textId="77777777" w:rsidTr="007472BE">
              <w:tc>
                <w:tcPr>
                  <w:tcW w:w="737" w:type="dxa"/>
                </w:tcPr>
                <w:p w14:paraId="474B74E0" w14:textId="77777777" w:rsidR="00363C0F" w:rsidRPr="00746E3C" w:rsidRDefault="00363C0F" w:rsidP="007472BE">
                  <w:pPr>
                    <w:pStyle w:val="a5"/>
                    <w:numPr>
                      <w:ilvl w:val="0"/>
                      <w:numId w:val="9"/>
                    </w:numPr>
                    <w:spacing w:after="0" w:line="240" w:lineRule="auto"/>
                    <w:ind w:left="357" w:hanging="357"/>
                    <w:jc w:val="center"/>
                    <w:rPr>
                      <w:rFonts w:ascii="Times New Roman" w:hAnsi="Times New Roman" w:cs="Times New Roman"/>
                      <w:sz w:val="24"/>
                      <w:szCs w:val="24"/>
                    </w:rPr>
                  </w:pPr>
                </w:p>
              </w:tc>
              <w:tc>
                <w:tcPr>
                  <w:tcW w:w="1850" w:type="dxa"/>
                </w:tcPr>
                <w:p w14:paraId="34CF9BD7" w14:textId="67BF3A2A" w:rsidR="00363C0F" w:rsidRPr="00746E3C" w:rsidRDefault="007472BE" w:rsidP="00363C0F">
                  <w:pPr>
                    <w:rPr>
                      <w:rFonts w:ascii="Times New Roman" w:hAnsi="Times New Roman" w:cs="Times New Roman"/>
                      <w:sz w:val="24"/>
                      <w:szCs w:val="24"/>
                    </w:rPr>
                  </w:pPr>
                  <w:r w:rsidRPr="00746E3C">
                    <w:rPr>
                      <w:rFonts w:ascii="Times New Roman" w:hAnsi="Times New Roman" w:cs="Times New Roman"/>
                      <w:sz w:val="24"/>
                      <w:szCs w:val="24"/>
                    </w:rPr>
                    <w:t>Есепті жылы Қазақстан Республикасының азаматтығын қабылдағандар</w:t>
                  </w:r>
                </w:p>
              </w:tc>
              <w:tc>
                <w:tcPr>
                  <w:tcW w:w="567" w:type="dxa"/>
                </w:tcPr>
                <w:p w14:paraId="1B9A5CD3" w14:textId="77777777" w:rsidR="00363C0F" w:rsidRPr="00746E3C" w:rsidRDefault="00363C0F" w:rsidP="00363C0F">
                  <w:pPr>
                    <w:jc w:val="right"/>
                    <w:rPr>
                      <w:rFonts w:ascii="Times New Roman" w:hAnsi="Times New Roman" w:cs="Times New Roman"/>
                      <w:sz w:val="24"/>
                      <w:szCs w:val="24"/>
                    </w:rPr>
                  </w:pPr>
                </w:p>
              </w:tc>
            </w:tr>
            <w:tr w:rsidR="00363C0F" w:rsidRPr="00746E3C" w14:paraId="12FD0D31" w14:textId="77777777" w:rsidTr="007472BE">
              <w:tc>
                <w:tcPr>
                  <w:tcW w:w="737" w:type="dxa"/>
                </w:tcPr>
                <w:p w14:paraId="590A94E5" w14:textId="77777777" w:rsidR="00363C0F" w:rsidRPr="00746E3C" w:rsidRDefault="00363C0F" w:rsidP="007472BE">
                  <w:pPr>
                    <w:pStyle w:val="a5"/>
                    <w:numPr>
                      <w:ilvl w:val="0"/>
                      <w:numId w:val="9"/>
                    </w:numPr>
                    <w:spacing w:after="0" w:line="240" w:lineRule="auto"/>
                    <w:ind w:left="357" w:hanging="357"/>
                    <w:jc w:val="center"/>
                    <w:rPr>
                      <w:rFonts w:ascii="Times New Roman" w:hAnsi="Times New Roman" w:cs="Times New Roman"/>
                      <w:sz w:val="24"/>
                      <w:szCs w:val="24"/>
                    </w:rPr>
                  </w:pPr>
                </w:p>
              </w:tc>
              <w:tc>
                <w:tcPr>
                  <w:tcW w:w="1850" w:type="dxa"/>
                </w:tcPr>
                <w:p w14:paraId="05FEF52E" w14:textId="2D9FBE17" w:rsidR="00363C0F" w:rsidRPr="00746E3C" w:rsidRDefault="007472BE" w:rsidP="00363C0F">
                  <w:pPr>
                    <w:rPr>
                      <w:rFonts w:ascii="Times New Roman" w:hAnsi="Times New Roman" w:cs="Times New Roman"/>
                      <w:sz w:val="24"/>
                      <w:szCs w:val="24"/>
                    </w:rPr>
                  </w:pPr>
                  <w:r w:rsidRPr="00746E3C">
                    <w:rPr>
                      <w:rFonts w:ascii="Times New Roman" w:hAnsi="Times New Roman" w:cs="Times New Roman"/>
                      <w:sz w:val="24"/>
                      <w:szCs w:val="24"/>
                    </w:rPr>
                    <w:t>Есепті жылдың алдындағы жылы қайтыс болғандар не соттың заңды күшіне енген шешімдерімен қайтыс болды деп жарияланғандар</w:t>
                  </w:r>
                  <w:r w:rsidRPr="006D3010">
                    <w:rPr>
                      <w:rFonts w:ascii="Times New Roman" w:hAnsi="Times New Roman" w:cs="Times New Roman"/>
                      <w:b/>
                      <w:sz w:val="24"/>
                      <w:szCs w:val="24"/>
                    </w:rPr>
                    <w:t>**</w:t>
                  </w:r>
                </w:p>
              </w:tc>
              <w:tc>
                <w:tcPr>
                  <w:tcW w:w="567" w:type="dxa"/>
                </w:tcPr>
                <w:p w14:paraId="21108CFA" w14:textId="77777777" w:rsidR="00363C0F" w:rsidRPr="00746E3C" w:rsidRDefault="00363C0F" w:rsidP="00363C0F">
                  <w:pPr>
                    <w:jc w:val="right"/>
                    <w:rPr>
                      <w:rFonts w:ascii="Times New Roman" w:hAnsi="Times New Roman" w:cs="Times New Roman"/>
                      <w:sz w:val="24"/>
                      <w:szCs w:val="24"/>
                    </w:rPr>
                  </w:pPr>
                </w:p>
              </w:tc>
            </w:tr>
            <w:tr w:rsidR="00363C0F" w:rsidRPr="00746E3C" w14:paraId="5FBC6CB1" w14:textId="77777777" w:rsidTr="007472BE">
              <w:tc>
                <w:tcPr>
                  <w:tcW w:w="737" w:type="dxa"/>
                </w:tcPr>
                <w:p w14:paraId="10EFD763" w14:textId="77777777" w:rsidR="00363C0F" w:rsidRPr="00746E3C" w:rsidRDefault="00363C0F" w:rsidP="007472BE">
                  <w:pPr>
                    <w:pStyle w:val="a5"/>
                    <w:numPr>
                      <w:ilvl w:val="0"/>
                      <w:numId w:val="9"/>
                    </w:numPr>
                    <w:spacing w:after="0" w:line="240" w:lineRule="auto"/>
                    <w:ind w:left="357" w:hanging="357"/>
                    <w:jc w:val="center"/>
                    <w:rPr>
                      <w:rFonts w:ascii="Times New Roman" w:hAnsi="Times New Roman" w:cs="Times New Roman"/>
                      <w:sz w:val="24"/>
                      <w:szCs w:val="24"/>
                    </w:rPr>
                  </w:pPr>
                </w:p>
              </w:tc>
              <w:tc>
                <w:tcPr>
                  <w:tcW w:w="1850" w:type="dxa"/>
                </w:tcPr>
                <w:p w14:paraId="5C26A87C" w14:textId="66C20546" w:rsidR="00363C0F" w:rsidRPr="00746E3C" w:rsidRDefault="007472BE" w:rsidP="00363C0F">
                  <w:pPr>
                    <w:rPr>
                      <w:rFonts w:ascii="Times New Roman" w:hAnsi="Times New Roman" w:cs="Times New Roman"/>
                      <w:sz w:val="24"/>
                      <w:szCs w:val="24"/>
                    </w:rPr>
                  </w:pPr>
                  <w:r w:rsidRPr="00746E3C">
                    <w:rPr>
                      <w:rFonts w:ascii="Times New Roman" w:hAnsi="Times New Roman" w:cs="Times New Roman"/>
                      <w:sz w:val="24"/>
                      <w:szCs w:val="24"/>
                    </w:rPr>
                    <w:t>Есепті жылы Қазақстан Республикасының азаматтығын жоғалтқандар не Қазақстан Республикасының азаматтығынан шыққандар</w:t>
                  </w:r>
                </w:p>
              </w:tc>
              <w:tc>
                <w:tcPr>
                  <w:tcW w:w="567" w:type="dxa"/>
                </w:tcPr>
                <w:p w14:paraId="521A8DBD" w14:textId="77777777" w:rsidR="00363C0F" w:rsidRPr="00746E3C" w:rsidRDefault="00363C0F" w:rsidP="00363C0F">
                  <w:pPr>
                    <w:jc w:val="right"/>
                    <w:rPr>
                      <w:rFonts w:ascii="Times New Roman" w:hAnsi="Times New Roman" w:cs="Times New Roman"/>
                      <w:sz w:val="24"/>
                      <w:szCs w:val="24"/>
                    </w:rPr>
                  </w:pPr>
                </w:p>
              </w:tc>
            </w:tr>
            <w:tr w:rsidR="00363C0F" w:rsidRPr="00746E3C" w14:paraId="024A6FA0" w14:textId="77777777" w:rsidTr="007472BE">
              <w:tc>
                <w:tcPr>
                  <w:tcW w:w="737" w:type="dxa"/>
                </w:tcPr>
                <w:p w14:paraId="5AA2A4C1" w14:textId="77777777" w:rsidR="00363C0F" w:rsidRPr="00746E3C" w:rsidRDefault="00363C0F" w:rsidP="007472BE">
                  <w:pPr>
                    <w:pStyle w:val="a5"/>
                    <w:numPr>
                      <w:ilvl w:val="0"/>
                      <w:numId w:val="9"/>
                    </w:numPr>
                    <w:spacing w:after="0" w:line="240" w:lineRule="auto"/>
                    <w:ind w:left="357" w:hanging="357"/>
                    <w:jc w:val="center"/>
                    <w:rPr>
                      <w:rFonts w:ascii="Times New Roman" w:hAnsi="Times New Roman" w:cs="Times New Roman"/>
                      <w:sz w:val="24"/>
                      <w:szCs w:val="24"/>
                    </w:rPr>
                  </w:pPr>
                </w:p>
              </w:tc>
              <w:tc>
                <w:tcPr>
                  <w:tcW w:w="1850" w:type="dxa"/>
                </w:tcPr>
                <w:p w14:paraId="2C9773E1" w14:textId="3EE4E4E5" w:rsidR="00363C0F" w:rsidRPr="00746E3C" w:rsidRDefault="007472BE" w:rsidP="00363C0F">
                  <w:pPr>
                    <w:spacing w:after="0" w:line="240" w:lineRule="auto"/>
                    <w:rPr>
                      <w:rFonts w:ascii="Times New Roman" w:hAnsi="Times New Roman" w:cs="Times New Roman"/>
                      <w:sz w:val="24"/>
                      <w:szCs w:val="24"/>
                    </w:rPr>
                  </w:pPr>
                  <w:r w:rsidRPr="00746E3C">
                    <w:rPr>
                      <w:rFonts w:ascii="Times New Roman" w:hAnsi="Times New Roman" w:cs="Times New Roman"/>
                      <w:sz w:val="24"/>
                      <w:szCs w:val="24"/>
                    </w:rPr>
                    <w:t>Есепті жылы он сегіз жасқа толғандар</w:t>
                  </w:r>
                </w:p>
              </w:tc>
              <w:tc>
                <w:tcPr>
                  <w:tcW w:w="567" w:type="dxa"/>
                </w:tcPr>
                <w:p w14:paraId="49454A91" w14:textId="77777777" w:rsidR="00363C0F" w:rsidRPr="00746E3C" w:rsidRDefault="00363C0F" w:rsidP="00363C0F">
                  <w:pPr>
                    <w:spacing w:after="0" w:line="240" w:lineRule="auto"/>
                    <w:jc w:val="right"/>
                    <w:rPr>
                      <w:rFonts w:ascii="Times New Roman" w:hAnsi="Times New Roman" w:cs="Times New Roman"/>
                      <w:sz w:val="24"/>
                      <w:szCs w:val="24"/>
                    </w:rPr>
                  </w:pPr>
                </w:p>
              </w:tc>
            </w:tr>
            <w:tr w:rsidR="00CD3BF4" w:rsidRPr="00746E3C" w14:paraId="5C5DE389" w14:textId="77777777" w:rsidTr="007472BE">
              <w:tc>
                <w:tcPr>
                  <w:tcW w:w="737" w:type="dxa"/>
                </w:tcPr>
                <w:p w14:paraId="313AECF7" w14:textId="40F44948" w:rsidR="00CD3BF4" w:rsidRPr="00CD3BF4" w:rsidRDefault="00CD3BF4" w:rsidP="00CD3BF4">
                  <w:pPr>
                    <w:pStyle w:val="a5"/>
                    <w:spacing w:after="0" w:line="240" w:lineRule="auto"/>
                    <w:ind w:left="46"/>
                    <w:rPr>
                      <w:rFonts w:ascii="Times New Roman" w:hAnsi="Times New Roman" w:cs="Times New Roman"/>
                      <w:sz w:val="24"/>
                      <w:szCs w:val="24"/>
                    </w:rPr>
                  </w:pPr>
                  <w:r w:rsidRPr="00CD3BF4">
                    <w:rPr>
                      <w:rFonts w:ascii="Times New Roman" w:hAnsi="Times New Roman" w:cs="Times New Roman"/>
                      <w:color w:val="000000"/>
                      <w:sz w:val="24"/>
                      <w:szCs w:val="24"/>
                    </w:rPr>
                    <w:t>6.1.</w:t>
                  </w:r>
                </w:p>
              </w:tc>
              <w:tc>
                <w:tcPr>
                  <w:tcW w:w="1850" w:type="dxa"/>
                </w:tcPr>
                <w:p w14:paraId="3CA19620" w14:textId="76AC2206" w:rsidR="00CD3BF4" w:rsidRPr="00CD3BF4" w:rsidRDefault="00CD3BF4" w:rsidP="00CD3BF4">
                  <w:pPr>
                    <w:spacing w:after="0" w:line="240" w:lineRule="auto"/>
                    <w:rPr>
                      <w:rFonts w:ascii="Times New Roman" w:hAnsi="Times New Roman" w:cs="Times New Roman"/>
                      <w:sz w:val="24"/>
                      <w:szCs w:val="24"/>
                    </w:rPr>
                  </w:pPr>
                  <w:r w:rsidRPr="00CD3BF4">
                    <w:rPr>
                      <w:rFonts w:ascii="Times New Roman" w:hAnsi="Times New Roman" w:cs="Times New Roman"/>
                      <w:color w:val="000000"/>
                      <w:sz w:val="24"/>
                      <w:szCs w:val="24"/>
                    </w:rPr>
                    <w:t>Өткен жылдың қорытындысы бойынша барлығы</w:t>
                  </w:r>
                </w:p>
              </w:tc>
              <w:tc>
                <w:tcPr>
                  <w:tcW w:w="567" w:type="dxa"/>
                </w:tcPr>
                <w:p w14:paraId="1E090DAA" w14:textId="77777777" w:rsidR="00CD3BF4" w:rsidRPr="00746E3C" w:rsidRDefault="00CD3BF4" w:rsidP="00CD3BF4">
                  <w:pPr>
                    <w:spacing w:after="0" w:line="240" w:lineRule="auto"/>
                    <w:jc w:val="right"/>
                    <w:rPr>
                      <w:rFonts w:ascii="Times New Roman" w:hAnsi="Times New Roman" w:cs="Times New Roman"/>
                      <w:sz w:val="24"/>
                      <w:szCs w:val="24"/>
                    </w:rPr>
                  </w:pPr>
                </w:p>
              </w:tc>
            </w:tr>
            <w:tr w:rsidR="00CD3BF4" w:rsidRPr="00746E3C" w14:paraId="0C031AA3" w14:textId="77777777" w:rsidTr="007472BE">
              <w:tc>
                <w:tcPr>
                  <w:tcW w:w="737" w:type="dxa"/>
                </w:tcPr>
                <w:p w14:paraId="56AC95E7" w14:textId="44A23C56" w:rsidR="00CD3BF4" w:rsidRPr="00CD3BF4" w:rsidRDefault="00CD3BF4" w:rsidP="00CD3BF4">
                  <w:pPr>
                    <w:pStyle w:val="a5"/>
                    <w:spacing w:after="0" w:line="240" w:lineRule="auto"/>
                    <w:ind w:left="46"/>
                    <w:rPr>
                      <w:rFonts w:ascii="Times New Roman" w:hAnsi="Times New Roman" w:cs="Times New Roman"/>
                      <w:sz w:val="24"/>
                      <w:szCs w:val="24"/>
                    </w:rPr>
                  </w:pPr>
                  <w:r w:rsidRPr="00CD3BF4">
                    <w:rPr>
                      <w:rFonts w:ascii="Times New Roman" w:hAnsi="Times New Roman" w:cs="Times New Roman"/>
                      <w:color w:val="000000"/>
                      <w:sz w:val="24"/>
                      <w:szCs w:val="24"/>
                    </w:rPr>
                    <w:t>6.2.</w:t>
                  </w:r>
                </w:p>
              </w:tc>
              <w:tc>
                <w:tcPr>
                  <w:tcW w:w="1850" w:type="dxa"/>
                </w:tcPr>
                <w:p w14:paraId="35FFA6FF" w14:textId="1EF18856" w:rsidR="00CD3BF4" w:rsidRPr="00CD3BF4" w:rsidRDefault="00CD3BF4" w:rsidP="00CD3BF4">
                  <w:pPr>
                    <w:spacing w:after="0" w:line="240" w:lineRule="auto"/>
                    <w:rPr>
                      <w:rFonts w:ascii="Times New Roman" w:hAnsi="Times New Roman" w:cs="Times New Roman"/>
                      <w:sz w:val="24"/>
                      <w:szCs w:val="24"/>
                    </w:rPr>
                  </w:pPr>
                  <w:r w:rsidRPr="00CD3BF4">
                    <w:rPr>
                      <w:rFonts w:ascii="Times New Roman" w:hAnsi="Times New Roman" w:cs="Times New Roman"/>
                      <w:color w:val="000000"/>
                      <w:sz w:val="24"/>
                      <w:szCs w:val="24"/>
                    </w:rPr>
                    <w:t>Есепті жылы Қазақстан Республикасының азаматтығын жоғалтқандар не Қазақстан Республикасының азаматтығынан шыққандар (5-</w:t>
                  </w:r>
                  <w:r w:rsidRPr="00CD3BF4">
                    <w:rPr>
                      <w:rFonts w:ascii="Times New Roman" w:hAnsi="Times New Roman" w:cs="Times New Roman"/>
                      <w:color w:val="000000"/>
                      <w:sz w:val="24"/>
                      <w:szCs w:val="24"/>
                    </w:rPr>
                    <w:lastRenderedPageBreak/>
                    <w:t>бағанда ескерілді)</w:t>
                  </w:r>
                </w:p>
              </w:tc>
              <w:tc>
                <w:tcPr>
                  <w:tcW w:w="567" w:type="dxa"/>
                </w:tcPr>
                <w:p w14:paraId="2BB64F0B" w14:textId="77777777" w:rsidR="00CD3BF4" w:rsidRPr="00746E3C" w:rsidRDefault="00CD3BF4" w:rsidP="00CD3BF4">
                  <w:pPr>
                    <w:spacing w:after="0" w:line="240" w:lineRule="auto"/>
                    <w:jc w:val="right"/>
                    <w:rPr>
                      <w:rFonts w:ascii="Times New Roman" w:hAnsi="Times New Roman" w:cs="Times New Roman"/>
                      <w:sz w:val="24"/>
                      <w:szCs w:val="24"/>
                    </w:rPr>
                  </w:pPr>
                </w:p>
              </w:tc>
            </w:tr>
            <w:tr w:rsidR="00CD3BF4" w:rsidRPr="00746E3C" w14:paraId="4F4702EB" w14:textId="77777777" w:rsidTr="007472BE">
              <w:tc>
                <w:tcPr>
                  <w:tcW w:w="737" w:type="dxa"/>
                </w:tcPr>
                <w:p w14:paraId="307934D6" w14:textId="3307FD98" w:rsidR="00CD3BF4" w:rsidRPr="00CD3BF4" w:rsidRDefault="00CD3BF4" w:rsidP="00CD3BF4">
                  <w:pPr>
                    <w:pStyle w:val="a5"/>
                    <w:spacing w:after="0" w:line="240" w:lineRule="auto"/>
                    <w:ind w:left="46"/>
                    <w:rPr>
                      <w:rFonts w:ascii="Times New Roman" w:hAnsi="Times New Roman" w:cs="Times New Roman"/>
                      <w:sz w:val="24"/>
                      <w:szCs w:val="24"/>
                    </w:rPr>
                  </w:pPr>
                  <w:r w:rsidRPr="00CD3BF4">
                    <w:rPr>
                      <w:rFonts w:ascii="Times New Roman" w:hAnsi="Times New Roman" w:cs="Times New Roman"/>
                      <w:color w:val="000000"/>
                      <w:sz w:val="24"/>
                      <w:szCs w:val="24"/>
                    </w:rPr>
                    <w:t>6.3.</w:t>
                  </w:r>
                </w:p>
              </w:tc>
              <w:tc>
                <w:tcPr>
                  <w:tcW w:w="1850" w:type="dxa"/>
                </w:tcPr>
                <w:p w14:paraId="34ECC3E5" w14:textId="54988C74" w:rsidR="00CD3BF4" w:rsidRPr="00CD3BF4" w:rsidRDefault="00CD3BF4" w:rsidP="00CD3BF4">
                  <w:pPr>
                    <w:spacing w:after="0" w:line="240" w:lineRule="auto"/>
                    <w:rPr>
                      <w:rFonts w:ascii="Times New Roman" w:hAnsi="Times New Roman" w:cs="Times New Roman"/>
                      <w:sz w:val="24"/>
                      <w:szCs w:val="24"/>
                    </w:rPr>
                  </w:pPr>
                  <w:r w:rsidRPr="00CD3BF4">
                    <w:rPr>
                      <w:rFonts w:ascii="Times New Roman" w:hAnsi="Times New Roman" w:cs="Times New Roman"/>
                      <w:color w:val="000000"/>
                      <w:sz w:val="24"/>
                      <w:szCs w:val="24"/>
                    </w:rPr>
                    <w:t>Нысаналы талаптарға қатысушы болуға құқығы болған, бұрын ескерілмегендер (7-бағанда ескерілді)</w:t>
                  </w:r>
                </w:p>
              </w:tc>
              <w:tc>
                <w:tcPr>
                  <w:tcW w:w="567" w:type="dxa"/>
                </w:tcPr>
                <w:p w14:paraId="7A23ECF9" w14:textId="77777777" w:rsidR="00CD3BF4" w:rsidRPr="00746E3C" w:rsidRDefault="00CD3BF4" w:rsidP="00CD3BF4">
                  <w:pPr>
                    <w:spacing w:after="0" w:line="240" w:lineRule="auto"/>
                    <w:jc w:val="right"/>
                    <w:rPr>
                      <w:rFonts w:ascii="Times New Roman" w:hAnsi="Times New Roman" w:cs="Times New Roman"/>
                      <w:sz w:val="24"/>
                      <w:szCs w:val="24"/>
                    </w:rPr>
                  </w:pPr>
                </w:p>
              </w:tc>
            </w:tr>
            <w:tr w:rsidR="00CD3BF4" w:rsidRPr="00746E3C" w14:paraId="63D8CFCC" w14:textId="77777777" w:rsidTr="007472BE">
              <w:tc>
                <w:tcPr>
                  <w:tcW w:w="737" w:type="dxa"/>
                </w:tcPr>
                <w:p w14:paraId="7E0845AA" w14:textId="7B512EFB" w:rsidR="00CD3BF4" w:rsidRPr="00CD3BF4" w:rsidRDefault="00CD3BF4" w:rsidP="00CD3BF4">
                  <w:pPr>
                    <w:pStyle w:val="a5"/>
                    <w:spacing w:after="0" w:line="240" w:lineRule="auto"/>
                    <w:ind w:left="46"/>
                    <w:rPr>
                      <w:rFonts w:ascii="Times New Roman" w:hAnsi="Times New Roman" w:cs="Times New Roman"/>
                      <w:sz w:val="24"/>
                      <w:szCs w:val="24"/>
                    </w:rPr>
                  </w:pPr>
                  <w:r w:rsidRPr="00CD3BF4">
                    <w:rPr>
                      <w:rFonts w:ascii="Times New Roman" w:hAnsi="Times New Roman" w:cs="Times New Roman"/>
                      <w:color w:val="000000"/>
                      <w:sz w:val="24"/>
                      <w:szCs w:val="24"/>
                    </w:rPr>
                    <w:t>6.4.</w:t>
                  </w:r>
                </w:p>
              </w:tc>
              <w:tc>
                <w:tcPr>
                  <w:tcW w:w="1850" w:type="dxa"/>
                </w:tcPr>
                <w:p w14:paraId="1E6586EB" w14:textId="74844226" w:rsidR="00CD3BF4" w:rsidRPr="00CD3BF4" w:rsidRDefault="00CD3BF4" w:rsidP="00CD3BF4">
                  <w:pPr>
                    <w:spacing w:after="0" w:line="240" w:lineRule="auto"/>
                    <w:rPr>
                      <w:rFonts w:ascii="Times New Roman" w:hAnsi="Times New Roman" w:cs="Times New Roman"/>
                      <w:sz w:val="24"/>
                      <w:szCs w:val="24"/>
                    </w:rPr>
                  </w:pPr>
                  <w:r w:rsidRPr="00CD3BF4">
                    <w:rPr>
                      <w:rFonts w:ascii="Times New Roman" w:hAnsi="Times New Roman" w:cs="Times New Roman"/>
                      <w:color w:val="000000"/>
                      <w:sz w:val="24"/>
                      <w:szCs w:val="24"/>
                    </w:rPr>
                    <w:t>Нысаналы талаптарға қатысушы болуға құқығы болмаған, бұрын есепке алынғандар (8-бағанда ескерілді)</w:t>
                  </w:r>
                </w:p>
              </w:tc>
              <w:tc>
                <w:tcPr>
                  <w:tcW w:w="567" w:type="dxa"/>
                </w:tcPr>
                <w:p w14:paraId="37F59819" w14:textId="77777777" w:rsidR="00CD3BF4" w:rsidRPr="00746E3C" w:rsidRDefault="00CD3BF4" w:rsidP="00CD3BF4">
                  <w:pPr>
                    <w:spacing w:after="0" w:line="240" w:lineRule="auto"/>
                    <w:jc w:val="right"/>
                    <w:rPr>
                      <w:rFonts w:ascii="Times New Roman" w:hAnsi="Times New Roman" w:cs="Times New Roman"/>
                      <w:sz w:val="24"/>
                      <w:szCs w:val="24"/>
                    </w:rPr>
                  </w:pPr>
                </w:p>
              </w:tc>
            </w:tr>
            <w:tr w:rsidR="00CD3BF4" w:rsidRPr="00746E3C" w14:paraId="1279FBD2" w14:textId="77777777" w:rsidTr="007472BE">
              <w:tc>
                <w:tcPr>
                  <w:tcW w:w="737" w:type="dxa"/>
                </w:tcPr>
                <w:p w14:paraId="26F82C9C" w14:textId="10EAAC76" w:rsidR="00CD3BF4" w:rsidRPr="00CD3BF4" w:rsidRDefault="00CD3BF4" w:rsidP="00CD3BF4">
                  <w:pPr>
                    <w:pStyle w:val="a5"/>
                    <w:spacing w:after="0" w:line="240" w:lineRule="auto"/>
                    <w:ind w:left="46"/>
                    <w:rPr>
                      <w:rFonts w:ascii="Times New Roman" w:hAnsi="Times New Roman" w:cs="Times New Roman"/>
                      <w:sz w:val="24"/>
                      <w:szCs w:val="24"/>
                    </w:rPr>
                  </w:pPr>
                  <w:r w:rsidRPr="00CD3BF4">
                    <w:rPr>
                      <w:rFonts w:ascii="Times New Roman" w:hAnsi="Times New Roman" w:cs="Times New Roman"/>
                      <w:color w:val="000000"/>
                      <w:sz w:val="24"/>
                      <w:szCs w:val="24"/>
                    </w:rPr>
                    <w:t>6.5.</w:t>
                  </w:r>
                </w:p>
              </w:tc>
              <w:tc>
                <w:tcPr>
                  <w:tcW w:w="1850" w:type="dxa"/>
                </w:tcPr>
                <w:p w14:paraId="19D42C2C" w14:textId="15E6D9B3" w:rsidR="00CD3BF4" w:rsidRPr="00CD3BF4" w:rsidRDefault="00CD3BF4" w:rsidP="00CD3BF4">
                  <w:pPr>
                    <w:spacing w:after="0" w:line="240" w:lineRule="auto"/>
                    <w:rPr>
                      <w:rFonts w:ascii="Times New Roman" w:hAnsi="Times New Roman" w:cs="Times New Roman"/>
                      <w:sz w:val="24"/>
                      <w:szCs w:val="24"/>
                    </w:rPr>
                  </w:pPr>
                  <w:r w:rsidRPr="00CD3BF4">
                    <w:rPr>
                      <w:rFonts w:ascii="Times New Roman" w:hAnsi="Times New Roman" w:cs="Times New Roman"/>
                      <w:color w:val="000000"/>
                      <w:sz w:val="24"/>
                      <w:szCs w:val="24"/>
                    </w:rPr>
                    <w:t xml:space="preserve">6.1 </w:t>
                  </w:r>
                  <w:r w:rsidRPr="00CD3BF4">
                    <w:rPr>
                      <w:rFonts w:ascii="Times New Roman" w:hAnsi="Times New Roman" w:cs="Times New Roman"/>
                      <w:color w:val="000000"/>
                      <w:sz w:val="24"/>
                      <w:szCs w:val="24"/>
                      <w:lang w:val="kk-KZ"/>
                    </w:rPr>
                    <w:t>–</w:t>
                  </w:r>
                  <w:r w:rsidRPr="00CD3BF4">
                    <w:rPr>
                      <w:rFonts w:ascii="Times New Roman" w:hAnsi="Times New Roman" w:cs="Times New Roman"/>
                      <w:color w:val="000000"/>
                      <w:sz w:val="24"/>
                      <w:szCs w:val="24"/>
                    </w:rPr>
                    <w:t xml:space="preserve"> 6.4-бағандарда көрсетілген өзгерістерді есепке алғанда, барлығы (6.1 - 6.2 + 6.3 - 6.4-бағандар)</w:t>
                  </w:r>
                </w:p>
              </w:tc>
              <w:tc>
                <w:tcPr>
                  <w:tcW w:w="567" w:type="dxa"/>
                </w:tcPr>
                <w:p w14:paraId="7BAF631B" w14:textId="77777777" w:rsidR="00CD3BF4" w:rsidRPr="00746E3C" w:rsidRDefault="00CD3BF4" w:rsidP="00CD3BF4">
                  <w:pPr>
                    <w:spacing w:after="0" w:line="240" w:lineRule="auto"/>
                    <w:jc w:val="right"/>
                    <w:rPr>
                      <w:rFonts w:ascii="Times New Roman" w:hAnsi="Times New Roman" w:cs="Times New Roman"/>
                      <w:sz w:val="24"/>
                      <w:szCs w:val="24"/>
                    </w:rPr>
                  </w:pPr>
                </w:p>
              </w:tc>
            </w:tr>
            <w:tr w:rsidR="00363C0F" w:rsidRPr="00746E3C" w14:paraId="2555DF82" w14:textId="77777777" w:rsidTr="007472BE">
              <w:tc>
                <w:tcPr>
                  <w:tcW w:w="737" w:type="dxa"/>
                </w:tcPr>
                <w:p w14:paraId="5D7EE5C3" w14:textId="77777777" w:rsidR="00363C0F" w:rsidRPr="00746E3C" w:rsidRDefault="00363C0F" w:rsidP="007472BE">
                  <w:pPr>
                    <w:pStyle w:val="a5"/>
                    <w:numPr>
                      <w:ilvl w:val="0"/>
                      <w:numId w:val="9"/>
                    </w:numPr>
                    <w:spacing w:after="0" w:line="240" w:lineRule="auto"/>
                    <w:ind w:left="357" w:hanging="357"/>
                    <w:jc w:val="center"/>
                    <w:rPr>
                      <w:rFonts w:ascii="Times New Roman" w:hAnsi="Times New Roman" w:cs="Times New Roman"/>
                      <w:sz w:val="24"/>
                      <w:szCs w:val="24"/>
                    </w:rPr>
                  </w:pPr>
                </w:p>
              </w:tc>
              <w:tc>
                <w:tcPr>
                  <w:tcW w:w="1850" w:type="dxa"/>
                </w:tcPr>
                <w:p w14:paraId="6841445A" w14:textId="6CD9E904" w:rsidR="00363C0F" w:rsidRPr="00746E3C" w:rsidRDefault="007472BE" w:rsidP="00363C0F">
                  <w:pPr>
                    <w:rPr>
                      <w:rFonts w:ascii="Times New Roman" w:hAnsi="Times New Roman" w:cs="Times New Roman"/>
                      <w:sz w:val="24"/>
                      <w:szCs w:val="24"/>
                    </w:rPr>
                  </w:pPr>
                  <w:r w:rsidRPr="00746E3C">
                    <w:rPr>
                      <w:rFonts w:ascii="Times New Roman" w:hAnsi="Times New Roman" w:cs="Times New Roman"/>
                      <w:sz w:val="24"/>
                      <w:szCs w:val="24"/>
                    </w:rPr>
                    <w:t xml:space="preserve">Нысаналы талаптарға қатысушы болуға құқығы </w:t>
                  </w:r>
                  <w:r w:rsidRPr="00746E3C">
                    <w:rPr>
                      <w:rFonts w:ascii="Times New Roman" w:hAnsi="Times New Roman" w:cs="Times New Roman"/>
                      <w:sz w:val="24"/>
                      <w:szCs w:val="24"/>
                    </w:rPr>
                    <w:lastRenderedPageBreak/>
                    <w:t>бар бұрын ескерілмегендер</w:t>
                  </w:r>
                </w:p>
              </w:tc>
              <w:tc>
                <w:tcPr>
                  <w:tcW w:w="567" w:type="dxa"/>
                </w:tcPr>
                <w:p w14:paraId="2AE81AB8" w14:textId="77777777" w:rsidR="00363C0F" w:rsidRPr="00746E3C" w:rsidRDefault="00363C0F" w:rsidP="00363C0F">
                  <w:pPr>
                    <w:jc w:val="right"/>
                    <w:rPr>
                      <w:rFonts w:ascii="Times New Roman" w:hAnsi="Times New Roman" w:cs="Times New Roman"/>
                      <w:sz w:val="24"/>
                      <w:szCs w:val="24"/>
                    </w:rPr>
                  </w:pPr>
                </w:p>
              </w:tc>
            </w:tr>
            <w:tr w:rsidR="00363C0F" w:rsidRPr="00746E3C" w14:paraId="0650C5A2" w14:textId="77777777" w:rsidTr="007472BE">
              <w:tc>
                <w:tcPr>
                  <w:tcW w:w="737" w:type="dxa"/>
                </w:tcPr>
                <w:p w14:paraId="6A6C4FD2" w14:textId="77777777" w:rsidR="00363C0F" w:rsidRPr="00746E3C" w:rsidRDefault="00363C0F" w:rsidP="007472BE">
                  <w:pPr>
                    <w:pStyle w:val="a5"/>
                    <w:numPr>
                      <w:ilvl w:val="0"/>
                      <w:numId w:val="9"/>
                    </w:numPr>
                    <w:spacing w:after="0" w:line="240" w:lineRule="auto"/>
                    <w:ind w:left="357" w:hanging="357"/>
                    <w:jc w:val="center"/>
                    <w:rPr>
                      <w:rFonts w:ascii="Times New Roman" w:hAnsi="Times New Roman" w:cs="Times New Roman"/>
                      <w:sz w:val="24"/>
                      <w:szCs w:val="24"/>
                    </w:rPr>
                  </w:pPr>
                </w:p>
              </w:tc>
              <w:tc>
                <w:tcPr>
                  <w:tcW w:w="1850" w:type="dxa"/>
                </w:tcPr>
                <w:p w14:paraId="583F2413" w14:textId="7B6D9E04" w:rsidR="00363C0F" w:rsidRPr="00746E3C" w:rsidRDefault="007472BE" w:rsidP="00363C0F">
                  <w:pPr>
                    <w:rPr>
                      <w:rFonts w:ascii="Times New Roman" w:hAnsi="Times New Roman" w:cs="Times New Roman"/>
                      <w:sz w:val="24"/>
                      <w:szCs w:val="24"/>
                    </w:rPr>
                  </w:pPr>
                  <w:r w:rsidRPr="00746E3C">
                    <w:rPr>
                      <w:rFonts w:ascii="Times New Roman" w:hAnsi="Times New Roman" w:cs="Times New Roman"/>
                      <w:sz w:val="24"/>
                      <w:szCs w:val="24"/>
                    </w:rPr>
                    <w:t>Нысаналы талаптарға қатысушы болуға құқығы жоқ, бұрын есепке алынғандар</w:t>
                  </w:r>
                </w:p>
              </w:tc>
              <w:tc>
                <w:tcPr>
                  <w:tcW w:w="567" w:type="dxa"/>
                </w:tcPr>
                <w:p w14:paraId="0957BF41" w14:textId="77777777" w:rsidR="00363C0F" w:rsidRPr="00746E3C" w:rsidRDefault="00363C0F" w:rsidP="00363C0F">
                  <w:pPr>
                    <w:ind w:left="360"/>
                    <w:rPr>
                      <w:rFonts w:ascii="Times New Roman" w:hAnsi="Times New Roman" w:cs="Times New Roman"/>
                      <w:sz w:val="24"/>
                      <w:szCs w:val="24"/>
                    </w:rPr>
                  </w:pPr>
                </w:p>
              </w:tc>
            </w:tr>
            <w:tr w:rsidR="00363C0F" w:rsidRPr="00746E3C" w14:paraId="04C45843" w14:textId="77777777" w:rsidTr="007472BE">
              <w:tc>
                <w:tcPr>
                  <w:tcW w:w="737" w:type="dxa"/>
                </w:tcPr>
                <w:p w14:paraId="63BA80FC" w14:textId="77777777" w:rsidR="00363C0F" w:rsidRPr="00746E3C" w:rsidRDefault="00363C0F" w:rsidP="007472BE">
                  <w:pPr>
                    <w:pStyle w:val="a5"/>
                    <w:numPr>
                      <w:ilvl w:val="0"/>
                      <w:numId w:val="9"/>
                    </w:numPr>
                    <w:spacing w:after="0" w:line="240" w:lineRule="auto"/>
                    <w:ind w:left="357" w:hanging="357"/>
                    <w:jc w:val="center"/>
                    <w:rPr>
                      <w:rFonts w:ascii="Times New Roman" w:hAnsi="Times New Roman" w:cs="Times New Roman"/>
                      <w:sz w:val="24"/>
                      <w:szCs w:val="24"/>
                    </w:rPr>
                  </w:pPr>
                </w:p>
              </w:tc>
              <w:tc>
                <w:tcPr>
                  <w:tcW w:w="1850" w:type="dxa"/>
                </w:tcPr>
                <w:p w14:paraId="04F3390A" w14:textId="3A4F28CB" w:rsidR="00363C0F" w:rsidRPr="00872796" w:rsidRDefault="007472BE" w:rsidP="00363C0F">
                  <w:pPr>
                    <w:rPr>
                      <w:rFonts w:ascii="Times New Roman" w:hAnsi="Times New Roman" w:cs="Times New Roman"/>
                      <w:sz w:val="24"/>
                      <w:szCs w:val="24"/>
                      <w:lang w:val="kk-KZ"/>
                    </w:rPr>
                  </w:pPr>
                  <w:r w:rsidRPr="00746E3C">
                    <w:rPr>
                      <w:rFonts w:ascii="Times New Roman" w:hAnsi="Times New Roman" w:cs="Times New Roman"/>
                      <w:sz w:val="24"/>
                      <w:szCs w:val="24"/>
                    </w:rPr>
                    <w:t xml:space="preserve">Есепті жылдың соңындағы барлығы </w:t>
                  </w:r>
                  <w:r w:rsidRPr="006D3010">
                    <w:rPr>
                      <w:rFonts w:ascii="Times New Roman" w:hAnsi="Times New Roman" w:cs="Times New Roman"/>
                      <w:b/>
                      <w:sz w:val="24"/>
                      <w:szCs w:val="24"/>
                    </w:rPr>
                    <w:t>*</w:t>
                  </w:r>
                  <w:r w:rsidR="001D7196">
                    <w:rPr>
                      <w:rFonts w:ascii="Times New Roman" w:hAnsi="Times New Roman" w:cs="Times New Roman"/>
                      <w:b/>
                      <w:sz w:val="24"/>
                      <w:szCs w:val="24"/>
                      <w:lang w:val="kk-KZ"/>
                    </w:rPr>
                    <w:t>**</w:t>
                  </w:r>
                </w:p>
              </w:tc>
              <w:tc>
                <w:tcPr>
                  <w:tcW w:w="567" w:type="dxa"/>
                </w:tcPr>
                <w:p w14:paraId="01DFE0EB" w14:textId="77777777" w:rsidR="00363C0F" w:rsidRPr="00746E3C" w:rsidRDefault="00363C0F" w:rsidP="00363C0F">
                  <w:pPr>
                    <w:ind w:left="360"/>
                    <w:rPr>
                      <w:rFonts w:ascii="Times New Roman" w:hAnsi="Times New Roman" w:cs="Times New Roman"/>
                      <w:sz w:val="24"/>
                      <w:szCs w:val="24"/>
                    </w:rPr>
                  </w:pPr>
                </w:p>
              </w:tc>
            </w:tr>
            <w:tr w:rsidR="00363C0F" w:rsidRPr="00746E3C" w14:paraId="71734B06" w14:textId="77777777" w:rsidTr="007472BE">
              <w:tc>
                <w:tcPr>
                  <w:tcW w:w="737" w:type="dxa"/>
                </w:tcPr>
                <w:p w14:paraId="7B7AC15B" w14:textId="77777777" w:rsidR="00363C0F" w:rsidRPr="00746E3C" w:rsidRDefault="00363C0F" w:rsidP="007472BE">
                  <w:pPr>
                    <w:pStyle w:val="a5"/>
                    <w:numPr>
                      <w:ilvl w:val="0"/>
                      <w:numId w:val="9"/>
                    </w:numPr>
                    <w:tabs>
                      <w:tab w:val="left" w:pos="375"/>
                    </w:tabs>
                    <w:spacing w:after="0" w:line="240" w:lineRule="auto"/>
                    <w:ind w:left="357" w:hanging="357"/>
                    <w:jc w:val="center"/>
                    <w:rPr>
                      <w:rFonts w:ascii="Times New Roman" w:hAnsi="Times New Roman" w:cs="Times New Roman"/>
                      <w:sz w:val="24"/>
                      <w:szCs w:val="24"/>
                    </w:rPr>
                  </w:pPr>
                </w:p>
              </w:tc>
              <w:tc>
                <w:tcPr>
                  <w:tcW w:w="1850" w:type="dxa"/>
                </w:tcPr>
                <w:p w14:paraId="2F58A7AD" w14:textId="692E645F" w:rsidR="00363C0F" w:rsidRPr="00746E3C" w:rsidRDefault="007472BE" w:rsidP="00363C0F">
                  <w:pPr>
                    <w:rPr>
                      <w:rFonts w:ascii="Times New Roman" w:hAnsi="Times New Roman" w:cs="Times New Roman"/>
                      <w:sz w:val="24"/>
                      <w:szCs w:val="24"/>
                    </w:rPr>
                  </w:pPr>
                  <w:r w:rsidRPr="00746E3C">
                    <w:rPr>
                      <w:rFonts w:ascii="Times New Roman" w:hAnsi="Times New Roman" w:cs="Times New Roman"/>
                      <w:sz w:val="24"/>
                      <w:szCs w:val="24"/>
                    </w:rPr>
                    <w:t>Есепті жылдан кейінгі күнтізбелік жылы он сегізге толатындар</w:t>
                  </w:r>
                  <w:r w:rsidRPr="006D3010">
                    <w:rPr>
                      <w:rFonts w:ascii="Times New Roman" w:hAnsi="Times New Roman" w:cs="Times New Roman"/>
                      <w:b/>
                      <w:sz w:val="24"/>
                      <w:szCs w:val="24"/>
                    </w:rPr>
                    <w:t>*</w:t>
                  </w:r>
                </w:p>
              </w:tc>
              <w:tc>
                <w:tcPr>
                  <w:tcW w:w="567" w:type="dxa"/>
                </w:tcPr>
                <w:p w14:paraId="77256A7E" w14:textId="77777777" w:rsidR="00363C0F" w:rsidRPr="00746E3C" w:rsidRDefault="00363C0F" w:rsidP="00363C0F">
                  <w:pPr>
                    <w:ind w:left="360"/>
                    <w:rPr>
                      <w:rFonts w:ascii="Times New Roman" w:hAnsi="Times New Roman" w:cs="Times New Roman"/>
                      <w:sz w:val="24"/>
                      <w:szCs w:val="24"/>
                    </w:rPr>
                  </w:pPr>
                </w:p>
              </w:tc>
            </w:tr>
          </w:tbl>
          <w:p w14:paraId="490D41EE" w14:textId="3533BC13" w:rsidR="00363C0F" w:rsidRPr="00FA5AF9" w:rsidRDefault="00363C0F" w:rsidP="00363C0F">
            <w:pPr>
              <w:pStyle w:val="af0"/>
              <w:spacing w:before="0" w:beforeAutospacing="0" w:after="0" w:afterAutospacing="0"/>
              <w:ind w:firstLine="170"/>
              <w:jc w:val="both"/>
              <w:rPr>
                <w:b/>
              </w:rPr>
            </w:pPr>
            <w:r w:rsidRPr="00FA5AF9">
              <w:rPr>
                <w:b/>
              </w:rPr>
              <w:t>* есепті 2023 жыл үшін ақпарат 9 және 10-бағандарда ғана көрсетіледі</w:t>
            </w:r>
          </w:p>
          <w:p w14:paraId="5DC181B3" w14:textId="526F5529" w:rsidR="00363C0F" w:rsidRPr="00FA5AF9" w:rsidRDefault="00363C0F" w:rsidP="00363C0F">
            <w:pPr>
              <w:pStyle w:val="af0"/>
              <w:spacing w:before="0" w:beforeAutospacing="0" w:after="0" w:afterAutospacing="0"/>
              <w:ind w:firstLine="170"/>
              <w:jc w:val="both"/>
              <w:rPr>
                <w:b/>
              </w:rPr>
            </w:pPr>
            <w:r w:rsidRPr="00FA5AF9">
              <w:rPr>
                <w:b/>
              </w:rPr>
              <w:t>** есепті 2024 жыл үшін ақпарат 4-бағанда = 0</w:t>
            </w:r>
          </w:p>
          <w:p w14:paraId="48C7F21E" w14:textId="77777777" w:rsidR="00FA5AF9" w:rsidRPr="004271D5" w:rsidRDefault="00FA5AF9" w:rsidP="00D60D0A">
            <w:pPr>
              <w:pStyle w:val="af0"/>
              <w:spacing w:before="0" w:beforeAutospacing="0" w:after="0" w:afterAutospacing="0"/>
              <w:ind w:firstLine="170"/>
              <w:jc w:val="both"/>
              <w:rPr>
                <w:lang w:val="kk-KZ"/>
              </w:rPr>
            </w:pPr>
          </w:p>
          <w:tbl>
            <w:tblPr>
              <w:tblW w:w="4127" w:type="dxa"/>
              <w:tblLayout w:type="fixed"/>
              <w:tblCellMar>
                <w:left w:w="0" w:type="dxa"/>
                <w:right w:w="0" w:type="dxa"/>
              </w:tblCellMar>
              <w:tblLook w:val="04A0" w:firstRow="1" w:lastRow="0" w:firstColumn="1" w:lastColumn="0" w:noHBand="0" w:noVBand="1"/>
            </w:tblPr>
            <w:tblGrid>
              <w:gridCol w:w="1434"/>
              <w:gridCol w:w="850"/>
              <w:gridCol w:w="709"/>
              <w:gridCol w:w="1134"/>
            </w:tblGrid>
            <w:tr w:rsidR="004271D5" w:rsidRPr="004271D5" w14:paraId="3942034B" w14:textId="77777777" w:rsidTr="004271D5">
              <w:tc>
                <w:tcPr>
                  <w:tcW w:w="14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DC97B54" w14:textId="77777777" w:rsidR="004271D5" w:rsidRPr="004271D5" w:rsidRDefault="004271D5" w:rsidP="004271D5">
                  <w:pPr>
                    <w:spacing w:after="0" w:line="240" w:lineRule="auto"/>
                    <w:jc w:val="center"/>
                    <w:rPr>
                      <w:rFonts w:ascii="Times New Roman" w:hAnsi="Times New Roman" w:cs="Times New Roman"/>
                      <w:iCs/>
                      <w:sz w:val="24"/>
                      <w:szCs w:val="24"/>
                    </w:rPr>
                  </w:pPr>
                  <w:r w:rsidRPr="004271D5">
                    <w:rPr>
                      <w:rFonts w:ascii="Times New Roman" w:hAnsi="Times New Roman" w:cs="Times New Roman"/>
                      <w:iCs/>
                      <w:sz w:val="24"/>
                      <w:szCs w:val="24"/>
                    </w:rPr>
                    <w:t>Мәліметтер құрамы</w:t>
                  </w:r>
                </w:p>
                <w:p w14:paraId="658D3A2D" w14:textId="77777777" w:rsidR="004271D5" w:rsidRPr="004271D5" w:rsidRDefault="004271D5" w:rsidP="004271D5">
                  <w:pPr>
                    <w:spacing w:after="0" w:line="240" w:lineRule="auto"/>
                    <w:jc w:val="center"/>
                    <w:rPr>
                      <w:rFonts w:ascii="Times New Roman" w:hAnsi="Times New Roman" w:cs="Times New Roman"/>
                      <w:iCs/>
                      <w:sz w:val="24"/>
                      <w:szCs w:val="24"/>
                    </w:rPr>
                  </w:pPr>
                  <w:r w:rsidRPr="004271D5">
                    <w:rPr>
                      <w:rFonts w:ascii="Times New Roman" w:hAnsi="Times New Roman" w:cs="Times New Roman"/>
                      <w:iCs/>
                      <w:sz w:val="24"/>
                      <w:szCs w:val="24"/>
                    </w:rPr>
                    <w:t>(файл атауы)</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5FDC981" w14:textId="77777777" w:rsidR="004271D5" w:rsidRPr="004271D5" w:rsidRDefault="004271D5" w:rsidP="004271D5">
                  <w:pPr>
                    <w:spacing w:after="0" w:line="240" w:lineRule="auto"/>
                    <w:jc w:val="center"/>
                    <w:rPr>
                      <w:rFonts w:ascii="Times New Roman" w:hAnsi="Times New Roman" w:cs="Times New Roman"/>
                      <w:iCs/>
                      <w:sz w:val="24"/>
                      <w:szCs w:val="24"/>
                    </w:rPr>
                  </w:pPr>
                  <w:r w:rsidRPr="004271D5">
                    <w:rPr>
                      <w:rFonts w:ascii="Times New Roman" w:hAnsi="Times New Roman" w:cs="Times New Roman"/>
                      <w:iCs/>
                      <w:sz w:val="24"/>
                      <w:szCs w:val="24"/>
                    </w:rPr>
                    <w:t xml:space="preserve">MD5 </w:t>
                  </w:r>
                  <w:r w:rsidRPr="004271D5">
                    <w:rPr>
                      <w:rFonts w:ascii="Times New Roman" w:hAnsi="Times New Roman" w:cs="Times New Roman"/>
                      <w:iCs/>
                      <w:sz w:val="24"/>
                      <w:szCs w:val="24"/>
                      <w:lang w:val="kk-KZ"/>
                    </w:rPr>
                    <w:t>х</w:t>
                  </w:r>
                  <w:r w:rsidRPr="004271D5">
                    <w:rPr>
                      <w:rFonts w:ascii="Times New Roman" w:hAnsi="Times New Roman" w:cs="Times New Roman"/>
                      <w:iCs/>
                      <w:sz w:val="24"/>
                      <w:szCs w:val="24"/>
                    </w:rPr>
                    <w:t>еш-сомасы</w:t>
                  </w:r>
                </w:p>
              </w:tc>
              <w:tc>
                <w:tcPr>
                  <w:tcW w:w="7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4284F0E" w14:textId="77777777" w:rsidR="004271D5" w:rsidRPr="004271D5" w:rsidRDefault="004271D5" w:rsidP="004271D5">
                  <w:pPr>
                    <w:spacing w:after="0" w:line="240" w:lineRule="auto"/>
                    <w:jc w:val="center"/>
                    <w:rPr>
                      <w:rFonts w:ascii="Times New Roman" w:hAnsi="Times New Roman" w:cs="Times New Roman"/>
                      <w:iCs/>
                      <w:sz w:val="24"/>
                      <w:szCs w:val="24"/>
                    </w:rPr>
                  </w:pPr>
                  <w:r w:rsidRPr="004271D5">
                    <w:rPr>
                      <w:rFonts w:ascii="Times New Roman" w:hAnsi="Times New Roman" w:cs="Times New Roman"/>
                      <w:iCs/>
                      <w:sz w:val="24"/>
                      <w:szCs w:val="24"/>
                    </w:rPr>
                    <w:t>Өлшемі (байт)</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96D82DC" w14:textId="77777777" w:rsidR="004271D5" w:rsidRPr="004271D5" w:rsidRDefault="004271D5" w:rsidP="004271D5">
                  <w:pPr>
                    <w:spacing w:after="0" w:line="240" w:lineRule="auto"/>
                    <w:jc w:val="center"/>
                    <w:rPr>
                      <w:rFonts w:ascii="Times New Roman" w:hAnsi="Times New Roman" w:cs="Times New Roman"/>
                      <w:iCs/>
                      <w:sz w:val="24"/>
                      <w:szCs w:val="24"/>
                    </w:rPr>
                  </w:pPr>
                  <w:r w:rsidRPr="004271D5">
                    <w:rPr>
                      <w:rFonts w:ascii="Times New Roman" w:hAnsi="Times New Roman" w:cs="Times New Roman"/>
                      <w:iCs/>
                      <w:sz w:val="24"/>
                      <w:szCs w:val="24"/>
                    </w:rPr>
                    <w:t>Файлдағы жазбалар саны</w:t>
                  </w:r>
                </w:p>
              </w:tc>
            </w:tr>
            <w:tr w:rsidR="004271D5" w:rsidRPr="004271D5" w14:paraId="6C8D640C" w14:textId="77777777" w:rsidTr="004271D5">
              <w:tc>
                <w:tcPr>
                  <w:tcW w:w="14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853820" w14:textId="77777777" w:rsidR="004271D5" w:rsidRPr="004271D5" w:rsidRDefault="004271D5" w:rsidP="004271D5">
                  <w:pPr>
                    <w:spacing w:after="0" w:line="240" w:lineRule="auto"/>
                    <w:rPr>
                      <w:rFonts w:ascii="Times New Roman" w:hAnsi="Times New Roman" w:cs="Times New Roman"/>
                      <w:sz w:val="24"/>
                      <w:szCs w:val="24"/>
                    </w:rPr>
                  </w:pPr>
                  <w:r w:rsidRPr="004271D5">
                    <w:rPr>
                      <w:rFonts w:ascii="Times New Roman" w:hAnsi="Times New Roman" w:cs="Times New Roman"/>
                      <w:sz w:val="24"/>
                      <w:szCs w:val="24"/>
                    </w:rPr>
                    <w:lastRenderedPageBreak/>
                    <w:t xml:space="preserve">Нысаналы талаптарға қатысушылардың </w:t>
                  </w:r>
                  <w:r w:rsidRPr="004271D5">
                    <w:rPr>
                      <w:rFonts w:ascii="Times New Roman" w:hAnsi="Times New Roman" w:cs="Times New Roman"/>
                      <w:bCs/>
                      <w:sz w:val="24"/>
                      <w:szCs w:val="24"/>
                      <w:lang w:val="kk-KZ"/>
                    </w:rPr>
                    <w:t>жеке сәйкестендіру нөмірлерінің</w:t>
                  </w:r>
                  <w:r w:rsidRPr="004271D5">
                    <w:rPr>
                      <w:rFonts w:ascii="Times New Roman" w:hAnsi="Times New Roman" w:cs="Times New Roman"/>
                      <w:sz w:val="24"/>
                      <w:szCs w:val="24"/>
                    </w:rPr>
                    <w:t xml:space="preserve"> тізімі</w:t>
                  </w: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5C70255" w14:textId="77777777" w:rsidR="004271D5" w:rsidRPr="004271D5" w:rsidRDefault="004271D5" w:rsidP="004271D5">
                  <w:pPr>
                    <w:spacing w:after="0" w:line="240" w:lineRule="auto"/>
                    <w:jc w:val="center"/>
                    <w:rPr>
                      <w:rFonts w:ascii="Times New Roman" w:hAnsi="Times New Roman" w:cs="Times New Roman"/>
                      <w:sz w:val="24"/>
                      <w:szCs w:val="24"/>
                    </w:rPr>
                  </w:pPr>
                </w:p>
              </w:tc>
              <w:tc>
                <w:tcPr>
                  <w:tcW w:w="709" w:type="dxa"/>
                  <w:tcBorders>
                    <w:top w:val="nil"/>
                    <w:left w:val="nil"/>
                    <w:bottom w:val="single" w:sz="8" w:space="0" w:color="auto"/>
                    <w:right w:val="single" w:sz="8" w:space="0" w:color="auto"/>
                  </w:tcBorders>
                  <w:tcMar>
                    <w:top w:w="0" w:type="dxa"/>
                    <w:left w:w="108" w:type="dxa"/>
                    <w:bottom w:w="0" w:type="dxa"/>
                    <w:right w:w="108" w:type="dxa"/>
                  </w:tcMar>
                </w:tcPr>
                <w:p w14:paraId="6EB1677E" w14:textId="77777777" w:rsidR="004271D5" w:rsidRPr="004271D5" w:rsidRDefault="004271D5" w:rsidP="004271D5">
                  <w:pPr>
                    <w:spacing w:after="0" w:line="240" w:lineRule="auto"/>
                    <w:jc w:val="center"/>
                    <w:rPr>
                      <w:rFonts w:ascii="Times New Roman" w:hAnsi="Times New Roman" w:cs="Times New Roman"/>
                      <w:sz w:val="24"/>
                      <w:szCs w:val="24"/>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6DC4D47" w14:textId="77777777" w:rsidR="004271D5" w:rsidRPr="004271D5" w:rsidRDefault="004271D5" w:rsidP="004271D5">
                  <w:pPr>
                    <w:spacing w:after="0" w:line="240" w:lineRule="auto"/>
                    <w:jc w:val="center"/>
                    <w:rPr>
                      <w:rFonts w:ascii="Times New Roman" w:hAnsi="Times New Roman" w:cs="Times New Roman"/>
                      <w:sz w:val="24"/>
                      <w:szCs w:val="24"/>
                    </w:rPr>
                  </w:pPr>
                </w:p>
              </w:tc>
            </w:tr>
          </w:tbl>
          <w:p w14:paraId="0744169A" w14:textId="77777777" w:rsidR="004271D5" w:rsidRPr="004271D5" w:rsidRDefault="004271D5" w:rsidP="004271D5">
            <w:pPr>
              <w:ind w:firstLine="169"/>
              <w:rPr>
                <w:rFonts w:ascii="Times New Roman" w:hAnsi="Times New Roman" w:cs="Times New Roman"/>
                <w:sz w:val="24"/>
                <w:szCs w:val="24"/>
              </w:rPr>
            </w:pPr>
            <w:r w:rsidRPr="004271D5">
              <w:rPr>
                <w:rFonts w:ascii="Times New Roman" w:hAnsi="Times New Roman" w:cs="Times New Roman"/>
                <w:sz w:val="24"/>
                <w:szCs w:val="24"/>
              </w:rPr>
              <w:t xml:space="preserve">«Бірыңғай жинақтаушы зейнетақы қоры» </w:t>
            </w:r>
            <w:r w:rsidRPr="004271D5">
              <w:rPr>
                <w:rFonts w:ascii="Times New Roman" w:hAnsi="Times New Roman" w:cs="Times New Roman"/>
                <w:sz w:val="24"/>
                <w:szCs w:val="24"/>
                <w:lang w:val="kk-KZ"/>
              </w:rPr>
              <w:t>акционерлік қоғамы</w:t>
            </w:r>
          </w:p>
          <w:p w14:paraId="5A23B755" w14:textId="77777777" w:rsidR="004271D5" w:rsidRPr="004271D5" w:rsidRDefault="004271D5" w:rsidP="004271D5">
            <w:pPr>
              <w:ind w:firstLine="169"/>
              <w:rPr>
                <w:rFonts w:ascii="Times New Roman" w:hAnsi="Times New Roman" w:cs="Times New Roman"/>
                <w:sz w:val="24"/>
                <w:szCs w:val="24"/>
              </w:rPr>
            </w:pPr>
            <w:r w:rsidRPr="004271D5">
              <w:rPr>
                <w:rFonts w:ascii="Times New Roman" w:hAnsi="Times New Roman" w:cs="Times New Roman"/>
                <w:sz w:val="24"/>
                <w:szCs w:val="24"/>
              </w:rPr>
              <w:t>________________/______________/_______________</w:t>
            </w:r>
          </w:p>
          <w:p w14:paraId="273D2A39" w14:textId="77777777" w:rsidR="004271D5" w:rsidRPr="004271D5" w:rsidRDefault="004271D5" w:rsidP="004271D5">
            <w:pPr>
              <w:ind w:firstLine="169"/>
              <w:rPr>
                <w:rFonts w:ascii="Times New Roman" w:hAnsi="Times New Roman" w:cs="Times New Roman"/>
                <w:sz w:val="24"/>
                <w:szCs w:val="24"/>
                <w:lang w:val="kk-KZ"/>
              </w:rPr>
            </w:pPr>
            <w:r w:rsidRPr="004271D5">
              <w:rPr>
                <w:rFonts w:ascii="Times New Roman" w:hAnsi="Times New Roman" w:cs="Times New Roman"/>
                <w:sz w:val="24"/>
                <w:szCs w:val="24"/>
                <w:lang w:val="kk-KZ"/>
              </w:rPr>
              <w:t>Мөр орны</w:t>
            </w:r>
            <w:r w:rsidRPr="004271D5">
              <w:rPr>
                <w:rFonts w:ascii="Times New Roman" w:hAnsi="Times New Roman" w:cs="Times New Roman"/>
                <w:sz w:val="24"/>
                <w:szCs w:val="24"/>
              </w:rPr>
              <w:t xml:space="preserve"> </w:t>
            </w:r>
            <w:r w:rsidRPr="004271D5">
              <w:rPr>
                <w:rFonts w:ascii="Times New Roman" w:hAnsi="Times New Roman" w:cs="Times New Roman"/>
                <w:sz w:val="24"/>
                <w:szCs w:val="24"/>
                <w:lang w:val="kk-KZ"/>
              </w:rPr>
              <w:t xml:space="preserve">                    </w:t>
            </w:r>
            <w:r w:rsidRPr="004271D5">
              <w:rPr>
                <w:rFonts w:ascii="Times New Roman" w:hAnsi="Times New Roman" w:cs="Times New Roman"/>
                <w:sz w:val="24"/>
                <w:szCs w:val="24"/>
              </w:rPr>
              <w:t>лауазым</w:t>
            </w:r>
            <w:r w:rsidRPr="004271D5">
              <w:rPr>
                <w:rFonts w:ascii="Times New Roman" w:hAnsi="Times New Roman" w:cs="Times New Roman"/>
                <w:sz w:val="24"/>
                <w:szCs w:val="24"/>
                <w:lang w:val="kk-KZ"/>
              </w:rPr>
              <w:t>ы</w:t>
            </w:r>
            <w:r w:rsidRPr="004271D5">
              <w:rPr>
                <w:rFonts w:ascii="Times New Roman" w:hAnsi="Times New Roman" w:cs="Times New Roman"/>
                <w:sz w:val="24"/>
                <w:szCs w:val="24"/>
              </w:rPr>
              <w:t xml:space="preserve">   </w:t>
            </w:r>
            <w:r w:rsidRPr="004271D5">
              <w:rPr>
                <w:rFonts w:ascii="Times New Roman" w:hAnsi="Times New Roman" w:cs="Times New Roman"/>
                <w:sz w:val="24"/>
                <w:szCs w:val="24"/>
                <w:lang w:val="kk-KZ"/>
              </w:rPr>
              <w:t xml:space="preserve">             </w:t>
            </w:r>
            <w:r w:rsidRPr="004271D5">
              <w:rPr>
                <w:rFonts w:ascii="Times New Roman" w:hAnsi="Times New Roman" w:cs="Times New Roman"/>
                <w:sz w:val="24"/>
                <w:szCs w:val="24"/>
              </w:rPr>
              <w:t xml:space="preserve">қолы          </w:t>
            </w:r>
            <w:r w:rsidRPr="004271D5">
              <w:rPr>
                <w:rFonts w:ascii="Times New Roman" w:hAnsi="Times New Roman" w:cs="Times New Roman"/>
                <w:sz w:val="24"/>
                <w:szCs w:val="24"/>
                <w:lang w:val="kk-KZ"/>
              </w:rPr>
              <w:t xml:space="preserve">       </w:t>
            </w:r>
            <w:r w:rsidRPr="004271D5">
              <w:rPr>
                <w:rFonts w:ascii="Times New Roman" w:hAnsi="Times New Roman" w:cs="Times New Roman"/>
                <w:sz w:val="24"/>
                <w:szCs w:val="24"/>
              </w:rPr>
              <w:t>толық жаз</w:t>
            </w:r>
            <w:r w:rsidRPr="004271D5">
              <w:rPr>
                <w:rFonts w:ascii="Times New Roman" w:hAnsi="Times New Roman" w:cs="Times New Roman"/>
                <w:sz w:val="24"/>
                <w:szCs w:val="24"/>
                <w:lang w:val="kk-KZ"/>
              </w:rPr>
              <w:t>ыл</w:t>
            </w:r>
            <w:r w:rsidRPr="004271D5">
              <w:rPr>
                <w:rFonts w:ascii="Times New Roman" w:hAnsi="Times New Roman" w:cs="Times New Roman"/>
                <w:sz w:val="24"/>
                <w:szCs w:val="24"/>
              </w:rPr>
              <w:t>у</w:t>
            </w:r>
            <w:r w:rsidRPr="004271D5">
              <w:rPr>
                <w:rFonts w:ascii="Times New Roman" w:hAnsi="Times New Roman" w:cs="Times New Roman"/>
                <w:sz w:val="24"/>
                <w:szCs w:val="24"/>
                <w:lang w:val="kk-KZ"/>
              </w:rPr>
              <w:t>ы</w:t>
            </w:r>
          </w:p>
          <w:p w14:paraId="70898739" w14:textId="77777777" w:rsidR="004271D5" w:rsidRPr="004271D5" w:rsidRDefault="004271D5" w:rsidP="004271D5">
            <w:pPr>
              <w:ind w:firstLine="169"/>
              <w:rPr>
                <w:rFonts w:ascii="Times New Roman" w:hAnsi="Times New Roman" w:cs="Times New Roman"/>
                <w:sz w:val="24"/>
                <w:szCs w:val="24"/>
              </w:rPr>
            </w:pPr>
          </w:p>
          <w:p w14:paraId="67159096" w14:textId="77777777" w:rsidR="004271D5" w:rsidRPr="004271D5" w:rsidRDefault="004271D5" w:rsidP="004271D5">
            <w:pPr>
              <w:ind w:firstLine="169"/>
              <w:rPr>
                <w:rFonts w:ascii="Times New Roman" w:hAnsi="Times New Roman" w:cs="Times New Roman"/>
                <w:sz w:val="24"/>
                <w:szCs w:val="24"/>
              </w:rPr>
            </w:pPr>
            <w:r w:rsidRPr="004271D5">
              <w:rPr>
                <w:rFonts w:ascii="Times New Roman" w:hAnsi="Times New Roman" w:cs="Times New Roman"/>
                <w:sz w:val="24"/>
                <w:szCs w:val="24"/>
              </w:rPr>
              <w:t xml:space="preserve">Қол қойылған күн _____________ </w:t>
            </w:r>
          </w:p>
          <w:p w14:paraId="4158C680" w14:textId="77777777" w:rsidR="004271D5" w:rsidRPr="004271D5" w:rsidRDefault="004271D5" w:rsidP="004271D5">
            <w:pPr>
              <w:ind w:firstLine="169"/>
              <w:rPr>
                <w:rFonts w:ascii="Times New Roman" w:hAnsi="Times New Roman" w:cs="Times New Roman"/>
                <w:sz w:val="24"/>
                <w:szCs w:val="24"/>
              </w:rPr>
            </w:pPr>
          </w:p>
          <w:p w14:paraId="05C3E795" w14:textId="77777777" w:rsidR="004271D5" w:rsidRPr="004271D5" w:rsidRDefault="004271D5" w:rsidP="004271D5">
            <w:pPr>
              <w:ind w:firstLine="169"/>
              <w:rPr>
                <w:rFonts w:ascii="Times New Roman" w:hAnsi="Times New Roman" w:cs="Times New Roman"/>
                <w:sz w:val="24"/>
                <w:szCs w:val="24"/>
              </w:rPr>
            </w:pPr>
            <w:r w:rsidRPr="004271D5">
              <w:rPr>
                <w:rFonts w:ascii="Times New Roman" w:hAnsi="Times New Roman" w:cs="Times New Roman"/>
                <w:sz w:val="24"/>
                <w:szCs w:val="24"/>
              </w:rPr>
              <w:t>«</w:t>
            </w:r>
            <w:r w:rsidRPr="004271D5">
              <w:rPr>
                <w:rFonts w:ascii="Times New Roman" w:hAnsi="Times New Roman" w:cs="Times New Roman"/>
                <w:sz w:val="24"/>
                <w:szCs w:val="24"/>
                <w:lang w:val="kk-KZ"/>
              </w:rPr>
              <w:t>Ұлттық ақпараттық технологиялар</w:t>
            </w:r>
            <w:r w:rsidRPr="004271D5">
              <w:rPr>
                <w:rFonts w:ascii="Times New Roman" w:hAnsi="Times New Roman" w:cs="Times New Roman"/>
                <w:sz w:val="24"/>
                <w:szCs w:val="24"/>
              </w:rPr>
              <w:t xml:space="preserve">» </w:t>
            </w:r>
            <w:r w:rsidRPr="004271D5">
              <w:rPr>
                <w:rFonts w:ascii="Times New Roman" w:hAnsi="Times New Roman" w:cs="Times New Roman"/>
                <w:sz w:val="24"/>
                <w:szCs w:val="24"/>
                <w:lang w:val="kk-KZ"/>
              </w:rPr>
              <w:t>акционерлік қоғамы</w:t>
            </w:r>
          </w:p>
          <w:p w14:paraId="4797F2C1" w14:textId="77777777" w:rsidR="004271D5" w:rsidRPr="004271D5" w:rsidRDefault="004271D5" w:rsidP="004271D5">
            <w:pPr>
              <w:ind w:firstLine="169"/>
              <w:rPr>
                <w:rFonts w:ascii="Times New Roman" w:hAnsi="Times New Roman" w:cs="Times New Roman"/>
                <w:sz w:val="24"/>
                <w:szCs w:val="24"/>
              </w:rPr>
            </w:pPr>
            <w:r w:rsidRPr="004271D5">
              <w:rPr>
                <w:rFonts w:ascii="Times New Roman" w:hAnsi="Times New Roman" w:cs="Times New Roman"/>
                <w:sz w:val="24"/>
                <w:szCs w:val="24"/>
              </w:rPr>
              <w:t>________________/______________/_______________</w:t>
            </w:r>
          </w:p>
          <w:p w14:paraId="2B48B5B9" w14:textId="77777777" w:rsidR="004271D5" w:rsidRPr="004271D5" w:rsidRDefault="004271D5" w:rsidP="004271D5">
            <w:pPr>
              <w:ind w:firstLine="169"/>
              <w:rPr>
                <w:rFonts w:ascii="Times New Roman" w:hAnsi="Times New Roman" w:cs="Times New Roman"/>
                <w:sz w:val="24"/>
                <w:szCs w:val="24"/>
              </w:rPr>
            </w:pPr>
            <w:r w:rsidRPr="004271D5">
              <w:rPr>
                <w:rFonts w:ascii="Times New Roman" w:hAnsi="Times New Roman" w:cs="Times New Roman"/>
                <w:sz w:val="24"/>
                <w:szCs w:val="24"/>
                <w:lang w:val="kk-KZ"/>
              </w:rPr>
              <w:t>Мөр орны</w:t>
            </w:r>
            <w:r w:rsidRPr="004271D5">
              <w:rPr>
                <w:rFonts w:ascii="Times New Roman" w:hAnsi="Times New Roman" w:cs="Times New Roman"/>
                <w:sz w:val="24"/>
                <w:szCs w:val="24"/>
              </w:rPr>
              <w:t xml:space="preserve"> </w:t>
            </w:r>
            <w:r w:rsidRPr="004271D5">
              <w:rPr>
                <w:rFonts w:ascii="Times New Roman" w:hAnsi="Times New Roman" w:cs="Times New Roman"/>
                <w:sz w:val="24"/>
                <w:szCs w:val="24"/>
                <w:lang w:val="kk-KZ"/>
              </w:rPr>
              <w:t xml:space="preserve">                     </w:t>
            </w:r>
            <w:r w:rsidRPr="004271D5">
              <w:rPr>
                <w:rFonts w:ascii="Times New Roman" w:hAnsi="Times New Roman" w:cs="Times New Roman"/>
                <w:sz w:val="24"/>
                <w:szCs w:val="24"/>
              </w:rPr>
              <w:t>лауазым</w:t>
            </w:r>
            <w:r w:rsidRPr="004271D5">
              <w:rPr>
                <w:rFonts w:ascii="Times New Roman" w:hAnsi="Times New Roman" w:cs="Times New Roman"/>
                <w:sz w:val="24"/>
                <w:szCs w:val="24"/>
                <w:lang w:val="kk-KZ"/>
              </w:rPr>
              <w:t>ы</w:t>
            </w:r>
            <w:r w:rsidRPr="004271D5">
              <w:rPr>
                <w:rFonts w:ascii="Times New Roman" w:hAnsi="Times New Roman" w:cs="Times New Roman"/>
                <w:sz w:val="24"/>
                <w:szCs w:val="24"/>
              </w:rPr>
              <w:t xml:space="preserve">   </w:t>
            </w:r>
            <w:r w:rsidRPr="004271D5">
              <w:rPr>
                <w:rFonts w:ascii="Times New Roman" w:hAnsi="Times New Roman" w:cs="Times New Roman"/>
                <w:sz w:val="24"/>
                <w:szCs w:val="24"/>
                <w:lang w:val="kk-KZ"/>
              </w:rPr>
              <w:t xml:space="preserve">           </w:t>
            </w:r>
            <w:r w:rsidRPr="004271D5">
              <w:rPr>
                <w:rFonts w:ascii="Times New Roman" w:hAnsi="Times New Roman" w:cs="Times New Roman"/>
                <w:sz w:val="24"/>
                <w:szCs w:val="24"/>
              </w:rPr>
              <w:t xml:space="preserve">қолы          </w:t>
            </w:r>
            <w:r w:rsidRPr="004271D5">
              <w:rPr>
                <w:rFonts w:ascii="Times New Roman" w:hAnsi="Times New Roman" w:cs="Times New Roman"/>
                <w:sz w:val="24"/>
                <w:szCs w:val="24"/>
                <w:lang w:val="kk-KZ"/>
              </w:rPr>
              <w:t xml:space="preserve">     </w:t>
            </w:r>
            <w:r w:rsidRPr="004271D5">
              <w:rPr>
                <w:rFonts w:ascii="Times New Roman" w:hAnsi="Times New Roman" w:cs="Times New Roman"/>
                <w:sz w:val="24"/>
                <w:szCs w:val="24"/>
              </w:rPr>
              <w:t>толық жаз</w:t>
            </w:r>
            <w:r w:rsidRPr="004271D5">
              <w:rPr>
                <w:rFonts w:ascii="Times New Roman" w:hAnsi="Times New Roman" w:cs="Times New Roman"/>
                <w:sz w:val="24"/>
                <w:szCs w:val="24"/>
                <w:lang w:val="kk-KZ"/>
              </w:rPr>
              <w:t>ыл</w:t>
            </w:r>
            <w:r w:rsidRPr="004271D5">
              <w:rPr>
                <w:rFonts w:ascii="Times New Roman" w:hAnsi="Times New Roman" w:cs="Times New Roman"/>
                <w:sz w:val="24"/>
                <w:szCs w:val="24"/>
              </w:rPr>
              <w:t>у</w:t>
            </w:r>
            <w:r w:rsidRPr="004271D5">
              <w:rPr>
                <w:rFonts w:ascii="Times New Roman" w:hAnsi="Times New Roman" w:cs="Times New Roman"/>
                <w:sz w:val="24"/>
                <w:szCs w:val="24"/>
                <w:lang w:val="kk-KZ"/>
              </w:rPr>
              <w:t>ы</w:t>
            </w:r>
          </w:p>
          <w:p w14:paraId="1F704B5B" w14:textId="77777777" w:rsidR="004271D5" w:rsidRPr="004271D5" w:rsidRDefault="004271D5" w:rsidP="004271D5">
            <w:pPr>
              <w:ind w:firstLine="169"/>
              <w:rPr>
                <w:rFonts w:ascii="Times New Roman" w:hAnsi="Times New Roman" w:cs="Times New Roman"/>
                <w:sz w:val="24"/>
                <w:szCs w:val="24"/>
              </w:rPr>
            </w:pPr>
          </w:p>
          <w:p w14:paraId="3207B109" w14:textId="77777777" w:rsidR="004271D5" w:rsidRPr="004271D5" w:rsidRDefault="004271D5" w:rsidP="004271D5">
            <w:pPr>
              <w:ind w:firstLine="169"/>
              <w:rPr>
                <w:rFonts w:ascii="Times New Roman" w:hAnsi="Times New Roman" w:cs="Times New Roman"/>
                <w:sz w:val="24"/>
                <w:szCs w:val="24"/>
              </w:rPr>
            </w:pPr>
            <w:r w:rsidRPr="004271D5">
              <w:rPr>
                <w:rFonts w:ascii="Times New Roman" w:hAnsi="Times New Roman" w:cs="Times New Roman"/>
                <w:sz w:val="24"/>
                <w:szCs w:val="24"/>
              </w:rPr>
              <w:t>Қол қойылған күн _____________</w:t>
            </w:r>
          </w:p>
          <w:p w14:paraId="1D065B9D" w14:textId="7D15CF8B" w:rsidR="004271D5" w:rsidRPr="00646A7B" w:rsidRDefault="004271D5" w:rsidP="00D60D0A">
            <w:pPr>
              <w:pStyle w:val="af0"/>
              <w:spacing w:before="0" w:beforeAutospacing="0" w:after="0" w:afterAutospacing="0"/>
              <w:ind w:firstLine="170"/>
              <w:jc w:val="both"/>
              <w:rPr>
                <w:lang w:val="kk-KZ"/>
              </w:rPr>
            </w:pPr>
          </w:p>
        </w:tc>
        <w:tc>
          <w:tcPr>
            <w:tcW w:w="4961" w:type="dxa"/>
            <w:tcBorders>
              <w:top w:val="single" w:sz="4" w:space="0" w:color="000000"/>
              <w:left w:val="single" w:sz="4" w:space="0" w:color="000000"/>
              <w:bottom w:val="single" w:sz="4" w:space="0" w:color="000000"/>
              <w:right w:val="single" w:sz="4" w:space="0" w:color="000000"/>
            </w:tcBorders>
          </w:tcPr>
          <w:p w14:paraId="29F8090E" w14:textId="77777777" w:rsidR="00FA5AF9" w:rsidRPr="00746E3C" w:rsidRDefault="00FA5AF9" w:rsidP="00FA5AF9">
            <w:pPr>
              <w:jc w:val="center"/>
              <w:rPr>
                <w:rFonts w:ascii="Times New Roman" w:eastAsia="Times New Roman" w:hAnsi="Times New Roman" w:cs="Times New Roman"/>
                <w:sz w:val="24"/>
                <w:szCs w:val="24"/>
                <w:lang w:val="kk-KZ"/>
              </w:rPr>
            </w:pPr>
            <w:r w:rsidRPr="00746E3C">
              <w:rPr>
                <w:rFonts w:ascii="Times New Roman" w:eastAsia="Times New Roman" w:hAnsi="Times New Roman" w:cs="Times New Roman"/>
                <w:sz w:val="24"/>
                <w:szCs w:val="24"/>
                <w:lang w:val="kk-KZ"/>
              </w:rPr>
              <w:lastRenderedPageBreak/>
              <w:t>Нысаналы талаптарды, нысаналы жинақтарды және нысаналы жинақ төлемдерін қалыптастыру мен есепке алу, сондай-ақ нысаналы талаптарды есепке жазу қағидаларына</w:t>
            </w:r>
          </w:p>
          <w:p w14:paraId="2B8034EE" w14:textId="77777777" w:rsidR="00FA5AF9" w:rsidRPr="00746E3C" w:rsidRDefault="00FA5AF9" w:rsidP="00FA5AF9">
            <w:pPr>
              <w:jc w:val="center"/>
              <w:rPr>
                <w:rFonts w:ascii="Times New Roman" w:eastAsia="Times New Roman" w:hAnsi="Times New Roman" w:cs="Times New Roman"/>
                <w:sz w:val="24"/>
                <w:szCs w:val="24"/>
                <w:lang w:val="kk-KZ"/>
              </w:rPr>
            </w:pPr>
            <w:r w:rsidRPr="00746E3C">
              <w:rPr>
                <w:rFonts w:ascii="Times New Roman" w:eastAsia="Times New Roman" w:hAnsi="Times New Roman" w:cs="Times New Roman"/>
                <w:sz w:val="24"/>
                <w:szCs w:val="24"/>
                <w:lang w:val="kk-KZ"/>
              </w:rPr>
              <w:t>2-қосымша</w:t>
            </w:r>
          </w:p>
          <w:p w14:paraId="707B55F1" w14:textId="77777777" w:rsidR="00FA5AF9" w:rsidRPr="00746E3C" w:rsidRDefault="00FA5AF9" w:rsidP="00FA5AF9">
            <w:pPr>
              <w:jc w:val="both"/>
              <w:rPr>
                <w:rFonts w:ascii="Times New Roman" w:eastAsia="Times New Roman" w:hAnsi="Times New Roman" w:cs="Times New Roman"/>
                <w:sz w:val="24"/>
                <w:szCs w:val="24"/>
                <w:lang w:val="kk-KZ"/>
              </w:rPr>
            </w:pPr>
          </w:p>
          <w:p w14:paraId="469CE354" w14:textId="77777777" w:rsidR="00FA5AF9" w:rsidRPr="00746E3C" w:rsidRDefault="00FA5AF9" w:rsidP="00FA5AF9">
            <w:pPr>
              <w:jc w:val="center"/>
              <w:rPr>
                <w:rFonts w:ascii="Times New Roman" w:eastAsia="Times New Roman" w:hAnsi="Times New Roman" w:cs="Times New Roman"/>
                <w:sz w:val="24"/>
                <w:szCs w:val="24"/>
                <w:lang w:val="kk-KZ"/>
              </w:rPr>
            </w:pPr>
          </w:p>
          <w:p w14:paraId="0BC9F332" w14:textId="77777777" w:rsidR="00FA5AF9" w:rsidRPr="00746E3C" w:rsidRDefault="00FA5AF9" w:rsidP="00FA5AF9">
            <w:pPr>
              <w:jc w:val="center"/>
              <w:rPr>
                <w:rFonts w:ascii="Times New Roman" w:eastAsia="Times New Roman" w:hAnsi="Times New Roman" w:cs="Times New Roman"/>
                <w:sz w:val="24"/>
                <w:szCs w:val="24"/>
                <w:lang w:val="kk-KZ"/>
              </w:rPr>
            </w:pPr>
            <w:r w:rsidRPr="00746E3C">
              <w:rPr>
                <w:rFonts w:ascii="Times New Roman" w:eastAsia="Times New Roman" w:hAnsi="Times New Roman" w:cs="Times New Roman"/>
                <w:sz w:val="24"/>
                <w:szCs w:val="24"/>
                <w:lang w:val="kk-KZ"/>
              </w:rPr>
              <w:t>Есепті 20 ___ жылдың соңындағы жағдай бойынша нысаналы талаптарға қатысушылардың саны туралы мәліметтер</w:t>
            </w:r>
          </w:p>
          <w:p w14:paraId="5D838B4C" w14:textId="77777777" w:rsidR="00FA5AF9" w:rsidRPr="00746E3C" w:rsidRDefault="00FA5AF9" w:rsidP="00FA5AF9">
            <w:pPr>
              <w:pStyle w:val="af0"/>
              <w:spacing w:before="0" w:beforeAutospacing="0" w:after="0" w:afterAutospacing="0"/>
              <w:ind w:firstLine="169"/>
              <w:jc w:val="both"/>
              <w:rPr>
                <w:lang w:val="kk-KZ"/>
              </w:rPr>
            </w:pPr>
          </w:p>
          <w:tbl>
            <w:tblPr>
              <w:tblW w:w="3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1850"/>
              <w:gridCol w:w="567"/>
            </w:tblGrid>
            <w:tr w:rsidR="00FA5AF9" w:rsidRPr="00746E3C" w14:paraId="17254379" w14:textId="77777777" w:rsidTr="009F1B54">
              <w:tc>
                <w:tcPr>
                  <w:tcW w:w="737" w:type="dxa"/>
                </w:tcPr>
                <w:p w14:paraId="1A83BD0D" w14:textId="77777777" w:rsidR="00FA5AF9" w:rsidRPr="00746E3C" w:rsidRDefault="00FA5AF9" w:rsidP="006D3010">
                  <w:pPr>
                    <w:jc w:val="center"/>
                    <w:rPr>
                      <w:rFonts w:ascii="Times New Roman" w:hAnsi="Times New Roman" w:cs="Times New Roman"/>
                      <w:sz w:val="24"/>
                      <w:szCs w:val="24"/>
                    </w:rPr>
                  </w:pPr>
                  <w:r w:rsidRPr="00746E3C">
                    <w:rPr>
                      <w:rFonts w:ascii="Times New Roman" w:hAnsi="Times New Roman" w:cs="Times New Roman"/>
                      <w:sz w:val="24"/>
                      <w:szCs w:val="24"/>
                    </w:rPr>
                    <w:lastRenderedPageBreak/>
                    <w:t>№</w:t>
                  </w:r>
                </w:p>
              </w:tc>
              <w:tc>
                <w:tcPr>
                  <w:tcW w:w="1850" w:type="dxa"/>
                </w:tcPr>
                <w:p w14:paraId="4AF8586A" w14:textId="461B990A" w:rsidR="00FA5AF9" w:rsidRPr="00F620E5" w:rsidRDefault="00FA5AF9" w:rsidP="00F620E5">
                  <w:pPr>
                    <w:jc w:val="center"/>
                    <w:rPr>
                      <w:rFonts w:ascii="Times New Roman" w:hAnsi="Times New Roman" w:cs="Times New Roman"/>
                      <w:sz w:val="24"/>
                      <w:szCs w:val="24"/>
                      <w:lang w:val="kk-KZ"/>
                    </w:rPr>
                  </w:pPr>
                  <w:r w:rsidRPr="00746E3C">
                    <w:rPr>
                      <w:rFonts w:ascii="Times New Roman" w:hAnsi="Times New Roman" w:cs="Times New Roman"/>
                      <w:sz w:val="24"/>
                      <w:szCs w:val="24"/>
                    </w:rPr>
                    <w:t>Нысаналы талаптарға қатысушылардың санаты</w:t>
                  </w:r>
                  <w:r w:rsidR="00F620E5">
                    <w:rPr>
                      <w:rFonts w:ascii="Times New Roman" w:hAnsi="Times New Roman" w:cs="Times New Roman"/>
                      <w:sz w:val="24"/>
                      <w:szCs w:val="24"/>
                      <w:lang w:val="kk-KZ"/>
                    </w:rPr>
                    <w:t xml:space="preserve"> </w:t>
                  </w:r>
                  <w:r w:rsidR="00F620E5" w:rsidRPr="00F620E5">
                    <w:rPr>
                      <w:rFonts w:ascii="Times New Roman" w:hAnsi="Times New Roman" w:cs="Times New Roman"/>
                      <w:b/>
                      <w:sz w:val="24"/>
                      <w:szCs w:val="24"/>
                      <w:lang w:val="kk-KZ"/>
                    </w:rPr>
                    <w:t>*</w:t>
                  </w:r>
                </w:p>
              </w:tc>
              <w:tc>
                <w:tcPr>
                  <w:tcW w:w="567" w:type="dxa"/>
                </w:tcPr>
                <w:p w14:paraId="3464B94B" w14:textId="77777777" w:rsidR="00FA5AF9" w:rsidRPr="00746E3C" w:rsidRDefault="00FA5AF9" w:rsidP="00FA5AF9">
                  <w:pPr>
                    <w:jc w:val="center"/>
                    <w:rPr>
                      <w:rFonts w:ascii="Times New Roman" w:hAnsi="Times New Roman" w:cs="Times New Roman"/>
                      <w:sz w:val="24"/>
                      <w:szCs w:val="24"/>
                    </w:rPr>
                  </w:pPr>
                  <w:r w:rsidRPr="00746E3C">
                    <w:rPr>
                      <w:rFonts w:ascii="Times New Roman" w:hAnsi="Times New Roman" w:cs="Times New Roman"/>
                      <w:sz w:val="24"/>
                      <w:szCs w:val="24"/>
                    </w:rPr>
                    <w:t>Саны</w:t>
                  </w:r>
                </w:p>
              </w:tc>
            </w:tr>
            <w:tr w:rsidR="00FA5AF9" w:rsidRPr="00746E3C" w14:paraId="2AE3873A" w14:textId="77777777" w:rsidTr="009F1B54">
              <w:tc>
                <w:tcPr>
                  <w:tcW w:w="737" w:type="dxa"/>
                </w:tcPr>
                <w:p w14:paraId="0B9A288A" w14:textId="3256E688" w:rsidR="00FA5AF9" w:rsidRPr="006D3010" w:rsidRDefault="00FA5AF9" w:rsidP="006D3010">
                  <w:pPr>
                    <w:pStyle w:val="a5"/>
                    <w:numPr>
                      <w:ilvl w:val="0"/>
                      <w:numId w:val="12"/>
                    </w:numPr>
                    <w:spacing w:after="0" w:line="240" w:lineRule="auto"/>
                    <w:ind w:left="0" w:firstLine="0"/>
                    <w:rPr>
                      <w:rFonts w:ascii="Times New Roman" w:hAnsi="Times New Roman" w:cs="Times New Roman"/>
                      <w:sz w:val="24"/>
                      <w:szCs w:val="24"/>
                    </w:rPr>
                  </w:pPr>
                </w:p>
              </w:tc>
              <w:tc>
                <w:tcPr>
                  <w:tcW w:w="1850" w:type="dxa"/>
                </w:tcPr>
                <w:p w14:paraId="3411F6B9" w14:textId="77777777" w:rsidR="00FA5AF9" w:rsidRPr="00746E3C" w:rsidRDefault="00FA5AF9" w:rsidP="00FA5AF9">
                  <w:pPr>
                    <w:rPr>
                      <w:rFonts w:ascii="Times New Roman" w:hAnsi="Times New Roman" w:cs="Times New Roman"/>
                      <w:sz w:val="24"/>
                      <w:szCs w:val="24"/>
                    </w:rPr>
                  </w:pPr>
                  <w:r w:rsidRPr="00746E3C">
                    <w:rPr>
                      <w:rFonts w:ascii="Times New Roman" w:hAnsi="Times New Roman" w:cs="Times New Roman"/>
                      <w:sz w:val="24"/>
                      <w:szCs w:val="24"/>
                    </w:rPr>
                    <w:t>Есепті жылдың басындағы барлығы</w:t>
                  </w:r>
                </w:p>
              </w:tc>
              <w:tc>
                <w:tcPr>
                  <w:tcW w:w="567" w:type="dxa"/>
                </w:tcPr>
                <w:p w14:paraId="3032E0B7" w14:textId="77777777" w:rsidR="00FA5AF9" w:rsidRPr="00746E3C" w:rsidRDefault="00FA5AF9" w:rsidP="00FA5AF9">
                  <w:pPr>
                    <w:jc w:val="right"/>
                    <w:rPr>
                      <w:rFonts w:ascii="Times New Roman" w:hAnsi="Times New Roman" w:cs="Times New Roman"/>
                      <w:sz w:val="24"/>
                      <w:szCs w:val="24"/>
                    </w:rPr>
                  </w:pPr>
                </w:p>
              </w:tc>
            </w:tr>
            <w:tr w:rsidR="00FA5AF9" w:rsidRPr="00746E3C" w14:paraId="20A2B341" w14:textId="77777777" w:rsidTr="009F1B54">
              <w:tc>
                <w:tcPr>
                  <w:tcW w:w="737" w:type="dxa"/>
                </w:tcPr>
                <w:p w14:paraId="75C77F21" w14:textId="77777777" w:rsidR="00FA5AF9" w:rsidRPr="006D3010" w:rsidRDefault="00FA5AF9" w:rsidP="006D3010">
                  <w:pPr>
                    <w:pStyle w:val="a5"/>
                    <w:numPr>
                      <w:ilvl w:val="0"/>
                      <w:numId w:val="12"/>
                    </w:numPr>
                    <w:spacing w:after="0" w:line="240" w:lineRule="auto"/>
                    <w:ind w:left="0" w:firstLine="0"/>
                    <w:rPr>
                      <w:rFonts w:ascii="Times New Roman" w:hAnsi="Times New Roman" w:cs="Times New Roman"/>
                      <w:sz w:val="24"/>
                      <w:szCs w:val="24"/>
                    </w:rPr>
                  </w:pPr>
                </w:p>
              </w:tc>
              <w:tc>
                <w:tcPr>
                  <w:tcW w:w="1850" w:type="dxa"/>
                </w:tcPr>
                <w:p w14:paraId="016504A3" w14:textId="77777777" w:rsidR="00FA5AF9" w:rsidRPr="00746E3C" w:rsidRDefault="00FA5AF9" w:rsidP="00FA5AF9">
                  <w:pPr>
                    <w:rPr>
                      <w:rFonts w:ascii="Times New Roman" w:hAnsi="Times New Roman" w:cs="Times New Roman"/>
                      <w:sz w:val="24"/>
                      <w:szCs w:val="24"/>
                    </w:rPr>
                  </w:pPr>
                  <w:r w:rsidRPr="00746E3C">
                    <w:rPr>
                      <w:rFonts w:ascii="Times New Roman" w:hAnsi="Times New Roman" w:cs="Times New Roman"/>
                      <w:sz w:val="24"/>
                      <w:szCs w:val="24"/>
                    </w:rPr>
                    <w:t>Есепті жылы туғандар</w:t>
                  </w:r>
                </w:p>
              </w:tc>
              <w:tc>
                <w:tcPr>
                  <w:tcW w:w="567" w:type="dxa"/>
                </w:tcPr>
                <w:p w14:paraId="1B6F8735" w14:textId="77777777" w:rsidR="00FA5AF9" w:rsidRPr="00746E3C" w:rsidRDefault="00FA5AF9" w:rsidP="00FA5AF9">
                  <w:pPr>
                    <w:jc w:val="right"/>
                    <w:rPr>
                      <w:rFonts w:ascii="Times New Roman" w:hAnsi="Times New Roman" w:cs="Times New Roman"/>
                      <w:sz w:val="24"/>
                      <w:szCs w:val="24"/>
                    </w:rPr>
                  </w:pPr>
                </w:p>
              </w:tc>
            </w:tr>
            <w:tr w:rsidR="00FA5AF9" w:rsidRPr="00746E3C" w14:paraId="0883A4D6" w14:textId="77777777" w:rsidTr="009F1B54">
              <w:tc>
                <w:tcPr>
                  <w:tcW w:w="737" w:type="dxa"/>
                </w:tcPr>
                <w:p w14:paraId="1CC39008" w14:textId="77777777" w:rsidR="00FA5AF9" w:rsidRPr="006D3010" w:rsidRDefault="00FA5AF9" w:rsidP="006D3010">
                  <w:pPr>
                    <w:pStyle w:val="a5"/>
                    <w:numPr>
                      <w:ilvl w:val="0"/>
                      <w:numId w:val="12"/>
                    </w:numPr>
                    <w:spacing w:after="0" w:line="240" w:lineRule="auto"/>
                    <w:ind w:left="0" w:firstLine="0"/>
                    <w:rPr>
                      <w:rFonts w:ascii="Times New Roman" w:hAnsi="Times New Roman" w:cs="Times New Roman"/>
                      <w:sz w:val="24"/>
                      <w:szCs w:val="24"/>
                    </w:rPr>
                  </w:pPr>
                </w:p>
              </w:tc>
              <w:tc>
                <w:tcPr>
                  <w:tcW w:w="1850" w:type="dxa"/>
                </w:tcPr>
                <w:p w14:paraId="157942B6" w14:textId="77777777" w:rsidR="00FA5AF9" w:rsidRPr="00746E3C" w:rsidRDefault="00FA5AF9" w:rsidP="00FA5AF9">
                  <w:pPr>
                    <w:rPr>
                      <w:rFonts w:ascii="Times New Roman" w:hAnsi="Times New Roman" w:cs="Times New Roman"/>
                      <w:sz w:val="24"/>
                      <w:szCs w:val="24"/>
                    </w:rPr>
                  </w:pPr>
                  <w:r w:rsidRPr="00746E3C">
                    <w:rPr>
                      <w:rFonts w:ascii="Times New Roman" w:hAnsi="Times New Roman" w:cs="Times New Roman"/>
                      <w:sz w:val="24"/>
                      <w:szCs w:val="24"/>
                    </w:rPr>
                    <w:t>Есепті жылы Қазақстан Республикасының азаматтығын қабылдағандар</w:t>
                  </w:r>
                </w:p>
              </w:tc>
              <w:tc>
                <w:tcPr>
                  <w:tcW w:w="567" w:type="dxa"/>
                </w:tcPr>
                <w:p w14:paraId="6800F9FF" w14:textId="77777777" w:rsidR="00FA5AF9" w:rsidRPr="00746E3C" w:rsidRDefault="00FA5AF9" w:rsidP="00FA5AF9">
                  <w:pPr>
                    <w:jc w:val="right"/>
                    <w:rPr>
                      <w:rFonts w:ascii="Times New Roman" w:hAnsi="Times New Roman" w:cs="Times New Roman"/>
                      <w:sz w:val="24"/>
                      <w:szCs w:val="24"/>
                    </w:rPr>
                  </w:pPr>
                </w:p>
              </w:tc>
            </w:tr>
            <w:tr w:rsidR="00FA5AF9" w:rsidRPr="00746E3C" w14:paraId="6EF2491F" w14:textId="77777777" w:rsidTr="009F1B54">
              <w:tc>
                <w:tcPr>
                  <w:tcW w:w="737" w:type="dxa"/>
                </w:tcPr>
                <w:p w14:paraId="3D5764D5" w14:textId="77777777" w:rsidR="00FA5AF9" w:rsidRPr="006D3010" w:rsidRDefault="00FA5AF9" w:rsidP="006D3010">
                  <w:pPr>
                    <w:pStyle w:val="a5"/>
                    <w:numPr>
                      <w:ilvl w:val="0"/>
                      <w:numId w:val="12"/>
                    </w:numPr>
                    <w:spacing w:after="0" w:line="240" w:lineRule="auto"/>
                    <w:ind w:left="0" w:firstLine="0"/>
                    <w:rPr>
                      <w:rFonts w:ascii="Times New Roman" w:hAnsi="Times New Roman" w:cs="Times New Roman"/>
                      <w:sz w:val="24"/>
                      <w:szCs w:val="24"/>
                    </w:rPr>
                  </w:pPr>
                </w:p>
              </w:tc>
              <w:tc>
                <w:tcPr>
                  <w:tcW w:w="1850" w:type="dxa"/>
                </w:tcPr>
                <w:p w14:paraId="5CC416F8" w14:textId="77777777" w:rsidR="00FA5AF9" w:rsidRPr="00746E3C" w:rsidRDefault="00FA5AF9" w:rsidP="00FA5AF9">
                  <w:pPr>
                    <w:rPr>
                      <w:rFonts w:ascii="Times New Roman" w:hAnsi="Times New Roman" w:cs="Times New Roman"/>
                      <w:sz w:val="24"/>
                      <w:szCs w:val="24"/>
                    </w:rPr>
                  </w:pPr>
                  <w:r w:rsidRPr="00746E3C">
                    <w:rPr>
                      <w:rFonts w:ascii="Times New Roman" w:hAnsi="Times New Roman" w:cs="Times New Roman"/>
                      <w:sz w:val="24"/>
                      <w:szCs w:val="24"/>
                    </w:rPr>
                    <w:t>Есепті жылдың алдындағы жылы қайтыс болғандар не соттың заңды күшіне енген шешімдерімен қайтыс болды деп жарияланғандар**</w:t>
                  </w:r>
                </w:p>
              </w:tc>
              <w:tc>
                <w:tcPr>
                  <w:tcW w:w="567" w:type="dxa"/>
                </w:tcPr>
                <w:p w14:paraId="69B20EE5" w14:textId="77777777" w:rsidR="00FA5AF9" w:rsidRPr="00746E3C" w:rsidRDefault="00FA5AF9" w:rsidP="00FA5AF9">
                  <w:pPr>
                    <w:jc w:val="right"/>
                    <w:rPr>
                      <w:rFonts w:ascii="Times New Roman" w:hAnsi="Times New Roman" w:cs="Times New Roman"/>
                      <w:sz w:val="24"/>
                      <w:szCs w:val="24"/>
                    </w:rPr>
                  </w:pPr>
                </w:p>
              </w:tc>
            </w:tr>
            <w:tr w:rsidR="00FA5AF9" w:rsidRPr="00746E3C" w14:paraId="39AD4E03" w14:textId="77777777" w:rsidTr="009F1B54">
              <w:tc>
                <w:tcPr>
                  <w:tcW w:w="737" w:type="dxa"/>
                </w:tcPr>
                <w:p w14:paraId="5FEC139C" w14:textId="77777777" w:rsidR="00FA5AF9" w:rsidRPr="006D3010" w:rsidRDefault="00FA5AF9" w:rsidP="006D3010">
                  <w:pPr>
                    <w:pStyle w:val="a5"/>
                    <w:numPr>
                      <w:ilvl w:val="0"/>
                      <w:numId w:val="12"/>
                    </w:numPr>
                    <w:spacing w:after="0" w:line="240" w:lineRule="auto"/>
                    <w:ind w:left="0" w:firstLine="0"/>
                    <w:rPr>
                      <w:rFonts w:ascii="Times New Roman" w:hAnsi="Times New Roman" w:cs="Times New Roman"/>
                      <w:sz w:val="24"/>
                      <w:szCs w:val="24"/>
                    </w:rPr>
                  </w:pPr>
                </w:p>
              </w:tc>
              <w:tc>
                <w:tcPr>
                  <w:tcW w:w="1850" w:type="dxa"/>
                </w:tcPr>
                <w:p w14:paraId="7EB9307E" w14:textId="77777777" w:rsidR="00FA5AF9" w:rsidRPr="00746E3C" w:rsidRDefault="00FA5AF9" w:rsidP="00FA5AF9">
                  <w:pPr>
                    <w:rPr>
                      <w:rFonts w:ascii="Times New Roman" w:hAnsi="Times New Roman" w:cs="Times New Roman"/>
                      <w:sz w:val="24"/>
                      <w:szCs w:val="24"/>
                    </w:rPr>
                  </w:pPr>
                  <w:r w:rsidRPr="00746E3C">
                    <w:rPr>
                      <w:rFonts w:ascii="Times New Roman" w:hAnsi="Times New Roman" w:cs="Times New Roman"/>
                      <w:sz w:val="24"/>
                      <w:szCs w:val="24"/>
                    </w:rPr>
                    <w:t>Есепті жылы Қазақстан Республикасының азаматтығын жоғалтқандар не Қазақстан Республикасының азаматтығынан шыққандар</w:t>
                  </w:r>
                </w:p>
              </w:tc>
              <w:tc>
                <w:tcPr>
                  <w:tcW w:w="567" w:type="dxa"/>
                </w:tcPr>
                <w:p w14:paraId="21865666" w14:textId="77777777" w:rsidR="00FA5AF9" w:rsidRPr="00746E3C" w:rsidRDefault="00FA5AF9" w:rsidP="00FA5AF9">
                  <w:pPr>
                    <w:jc w:val="right"/>
                    <w:rPr>
                      <w:rFonts w:ascii="Times New Roman" w:hAnsi="Times New Roman" w:cs="Times New Roman"/>
                      <w:sz w:val="24"/>
                      <w:szCs w:val="24"/>
                    </w:rPr>
                  </w:pPr>
                </w:p>
              </w:tc>
            </w:tr>
            <w:tr w:rsidR="00FA5AF9" w:rsidRPr="00746E3C" w14:paraId="79A88BAA" w14:textId="77777777" w:rsidTr="009F1B54">
              <w:tc>
                <w:tcPr>
                  <w:tcW w:w="737" w:type="dxa"/>
                </w:tcPr>
                <w:p w14:paraId="4896A374" w14:textId="77777777" w:rsidR="00FA5AF9" w:rsidRPr="006D3010" w:rsidRDefault="00FA5AF9" w:rsidP="006D3010">
                  <w:pPr>
                    <w:pStyle w:val="a5"/>
                    <w:numPr>
                      <w:ilvl w:val="0"/>
                      <w:numId w:val="12"/>
                    </w:numPr>
                    <w:spacing w:after="0" w:line="240" w:lineRule="auto"/>
                    <w:ind w:left="0" w:firstLine="0"/>
                    <w:rPr>
                      <w:rFonts w:ascii="Times New Roman" w:hAnsi="Times New Roman" w:cs="Times New Roman"/>
                      <w:sz w:val="24"/>
                      <w:szCs w:val="24"/>
                    </w:rPr>
                  </w:pPr>
                </w:p>
              </w:tc>
              <w:tc>
                <w:tcPr>
                  <w:tcW w:w="1850" w:type="dxa"/>
                </w:tcPr>
                <w:p w14:paraId="5609753A" w14:textId="77777777" w:rsidR="00FA5AF9" w:rsidRPr="00746E3C" w:rsidRDefault="00FA5AF9" w:rsidP="00FA5AF9">
                  <w:pPr>
                    <w:spacing w:after="0" w:line="240" w:lineRule="auto"/>
                    <w:rPr>
                      <w:rFonts w:ascii="Times New Roman" w:hAnsi="Times New Roman" w:cs="Times New Roman"/>
                      <w:sz w:val="24"/>
                      <w:szCs w:val="24"/>
                    </w:rPr>
                  </w:pPr>
                  <w:r w:rsidRPr="00746E3C">
                    <w:rPr>
                      <w:rFonts w:ascii="Times New Roman" w:hAnsi="Times New Roman" w:cs="Times New Roman"/>
                      <w:sz w:val="24"/>
                      <w:szCs w:val="24"/>
                    </w:rPr>
                    <w:t>Есепті жылы он сегіз жасқа толғандар</w:t>
                  </w:r>
                </w:p>
              </w:tc>
              <w:tc>
                <w:tcPr>
                  <w:tcW w:w="567" w:type="dxa"/>
                </w:tcPr>
                <w:p w14:paraId="43E314FA" w14:textId="77777777" w:rsidR="00FA5AF9" w:rsidRPr="00746E3C" w:rsidRDefault="00FA5AF9" w:rsidP="00FA5AF9">
                  <w:pPr>
                    <w:spacing w:after="0" w:line="240" w:lineRule="auto"/>
                    <w:jc w:val="right"/>
                    <w:rPr>
                      <w:rFonts w:ascii="Times New Roman" w:hAnsi="Times New Roman" w:cs="Times New Roman"/>
                      <w:sz w:val="24"/>
                      <w:szCs w:val="24"/>
                    </w:rPr>
                  </w:pPr>
                </w:p>
              </w:tc>
            </w:tr>
            <w:tr w:rsidR="00FA5AF9" w:rsidRPr="00746E3C" w14:paraId="498D8B2C" w14:textId="77777777" w:rsidTr="009F1B54">
              <w:tc>
                <w:tcPr>
                  <w:tcW w:w="737" w:type="dxa"/>
                </w:tcPr>
                <w:p w14:paraId="5202F896" w14:textId="77777777" w:rsidR="00FA5AF9" w:rsidRPr="00CD3BF4" w:rsidRDefault="00FA5AF9" w:rsidP="006D3010">
                  <w:pPr>
                    <w:pStyle w:val="a5"/>
                    <w:spacing w:after="0" w:line="240" w:lineRule="auto"/>
                    <w:ind w:left="0"/>
                    <w:rPr>
                      <w:rFonts w:ascii="Times New Roman" w:hAnsi="Times New Roman" w:cs="Times New Roman"/>
                      <w:sz w:val="24"/>
                      <w:szCs w:val="24"/>
                    </w:rPr>
                  </w:pPr>
                  <w:r w:rsidRPr="00CD3BF4">
                    <w:rPr>
                      <w:rFonts w:ascii="Times New Roman" w:hAnsi="Times New Roman" w:cs="Times New Roman"/>
                      <w:color w:val="000000"/>
                      <w:sz w:val="24"/>
                      <w:szCs w:val="24"/>
                    </w:rPr>
                    <w:t>6.1.</w:t>
                  </w:r>
                </w:p>
              </w:tc>
              <w:tc>
                <w:tcPr>
                  <w:tcW w:w="1850" w:type="dxa"/>
                </w:tcPr>
                <w:p w14:paraId="570767D6" w14:textId="77777777" w:rsidR="00FA5AF9" w:rsidRPr="00CD3BF4" w:rsidRDefault="00FA5AF9" w:rsidP="00FA5AF9">
                  <w:pPr>
                    <w:spacing w:after="0" w:line="240" w:lineRule="auto"/>
                    <w:rPr>
                      <w:rFonts w:ascii="Times New Roman" w:hAnsi="Times New Roman" w:cs="Times New Roman"/>
                      <w:sz w:val="24"/>
                      <w:szCs w:val="24"/>
                    </w:rPr>
                  </w:pPr>
                  <w:r w:rsidRPr="00CD3BF4">
                    <w:rPr>
                      <w:rFonts w:ascii="Times New Roman" w:hAnsi="Times New Roman" w:cs="Times New Roman"/>
                      <w:color w:val="000000"/>
                      <w:sz w:val="24"/>
                      <w:szCs w:val="24"/>
                    </w:rPr>
                    <w:t>Өткен жылдың қорытындысы бойынша барлығы</w:t>
                  </w:r>
                </w:p>
              </w:tc>
              <w:tc>
                <w:tcPr>
                  <w:tcW w:w="567" w:type="dxa"/>
                </w:tcPr>
                <w:p w14:paraId="5227524F" w14:textId="77777777" w:rsidR="00FA5AF9" w:rsidRPr="00746E3C" w:rsidRDefault="00FA5AF9" w:rsidP="00FA5AF9">
                  <w:pPr>
                    <w:spacing w:after="0" w:line="240" w:lineRule="auto"/>
                    <w:jc w:val="right"/>
                    <w:rPr>
                      <w:rFonts w:ascii="Times New Roman" w:hAnsi="Times New Roman" w:cs="Times New Roman"/>
                      <w:sz w:val="24"/>
                      <w:szCs w:val="24"/>
                    </w:rPr>
                  </w:pPr>
                </w:p>
              </w:tc>
            </w:tr>
            <w:tr w:rsidR="00FA5AF9" w:rsidRPr="00746E3C" w14:paraId="5EDDA347" w14:textId="77777777" w:rsidTr="009F1B54">
              <w:tc>
                <w:tcPr>
                  <w:tcW w:w="737" w:type="dxa"/>
                </w:tcPr>
                <w:p w14:paraId="5620F518" w14:textId="77777777" w:rsidR="00FA5AF9" w:rsidRPr="00CD3BF4" w:rsidRDefault="00FA5AF9" w:rsidP="006D3010">
                  <w:pPr>
                    <w:pStyle w:val="a5"/>
                    <w:spacing w:after="0" w:line="240" w:lineRule="auto"/>
                    <w:ind w:left="0"/>
                    <w:rPr>
                      <w:rFonts w:ascii="Times New Roman" w:hAnsi="Times New Roman" w:cs="Times New Roman"/>
                      <w:sz w:val="24"/>
                      <w:szCs w:val="24"/>
                    </w:rPr>
                  </w:pPr>
                  <w:r w:rsidRPr="00CD3BF4">
                    <w:rPr>
                      <w:rFonts w:ascii="Times New Roman" w:hAnsi="Times New Roman" w:cs="Times New Roman"/>
                      <w:color w:val="000000"/>
                      <w:sz w:val="24"/>
                      <w:szCs w:val="24"/>
                    </w:rPr>
                    <w:t>6.2.</w:t>
                  </w:r>
                </w:p>
              </w:tc>
              <w:tc>
                <w:tcPr>
                  <w:tcW w:w="1850" w:type="dxa"/>
                </w:tcPr>
                <w:p w14:paraId="496778F4" w14:textId="77777777" w:rsidR="00FA5AF9" w:rsidRPr="00CD3BF4" w:rsidRDefault="00FA5AF9" w:rsidP="00FA5AF9">
                  <w:pPr>
                    <w:spacing w:after="0" w:line="240" w:lineRule="auto"/>
                    <w:rPr>
                      <w:rFonts w:ascii="Times New Roman" w:hAnsi="Times New Roman" w:cs="Times New Roman"/>
                      <w:sz w:val="24"/>
                      <w:szCs w:val="24"/>
                    </w:rPr>
                  </w:pPr>
                  <w:r w:rsidRPr="00CD3BF4">
                    <w:rPr>
                      <w:rFonts w:ascii="Times New Roman" w:hAnsi="Times New Roman" w:cs="Times New Roman"/>
                      <w:color w:val="000000"/>
                      <w:sz w:val="24"/>
                      <w:szCs w:val="24"/>
                    </w:rPr>
                    <w:t>Есепті жылы Қазақстан Республикасының азаматтығын жоғалтқандар не Қазақстан Республикасының азаматтығынан шыққандар (5-</w:t>
                  </w:r>
                  <w:r w:rsidRPr="00CD3BF4">
                    <w:rPr>
                      <w:rFonts w:ascii="Times New Roman" w:hAnsi="Times New Roman" w:cs="Times New Roman"/>
                      <w:color w:val="000000"/>
                      <w:sz w:val="24"/>
                      <w:szCs w:val="24"/>
                    </w:rPr>
                    <w:lastRenderedPageBreak/>
                    <w:t>бағанда ескерілді)</w:t>
                  </w:r>
                </w:p>
              </w:tc>
              <w:tc>
                <w:tcPr>
                  <w:tcW w:w="567" w:type="dxa"/>
                </w:tcPr>
                <w:p w14:paraId="2197FD50" w14:textId="77777777" w:rsidR="00FA5AF9" w:rsidRPr="00746E3C" w:rsidRDefault="00FA5AF9" w:rsidP="00FA5AF9">
                  <w:pPr>
                    <w:spacing w:after="0" w:line="240" w:lineRule="auto"/>
                    <w:jc w:val="right"/>
                    <w:rPr>
                      <w:rFonts w:ascii="Times New Roman" w:hAnsi="Times New Roman" w:cs="Times New Roman"/>
                      <w:sz w:val="24"/>
                      <w:szCs w:val="24"/>
                    </w:rPr>
                  </w:pPr>
                </w:p>
              </w:tc>
            </w:tr>
            <w:tr w:rsidR="00FA5AF9" w:rsidRPr="00746E3C" w14:paraId="7FF56C33" w14:textId="77777777" w:rsidTr="009F1B54">
              <w:tc>
                <w:tcPr>
                  <w:tcW w:w="737" w:type="dxa"/>
                </w:tcPr>
                <w:p w14:paraId="77CDC3FD" w14:textId="77777777" w:rsidR="00FA5AF9" w:rsidRPr="00CD3BF4" w:rsidRDefault="00FA5AF9" w:rsidP="006D3010">
                  <w:pPr>
                    <w:pStyle w:val="a5"/>
                    <w:spacing w:after="0" w:line="240" w:lineRule="auto"/>
                    <w:ind w:left="0"/>
                    <w:rPr>
                      <w:rFonts w:ascii="Times New Roman" w:hAnsi="Times New Roman" w:cs="Times New Roman"/>
                      <w:sz w:val="24"/>
                      <w:szCs w:val="24"/>
                    </w:rPr>
                  </w:pPr>
                  <w:r w:rsidRPr="00CD3BF4">
                    <w:rPr>
                      <w:rFonts w:ascii="Times New Roman" w:hAnsi="Times New Roman" w:cs="Times New Roman"/>
                      <w:color w:val="000000"/>
                      <w:sz w:val="24"/>
                      <w:szCs w:val="24"/>
                    </w:rPr>
                    <w:t>6.3.</w:t>
                  </w:r>
                </w:p>
              </w:tc>
              <w:tc>
                <w:tcPr>
                  <w:tcW w:w="1850" w:type="dxa"/>
                </w:tcPr>
                <w:p w14:paraId="2BE4C203" w14:textId="77777777" w:rsidR="00FA5AF9" w:rsidRPr="00CD3BF4" w:rsidRDefault="00FA5AF9" w:rsidP="00FA5AF9">
                  <w:pPr>
                    <w:spacing w:after="0" w:line="240" w:lineRule="auto"/>
                    <w:rPr>
                      <w:rFonts w:ascii="Times New Roman" w:hAnsi="Times New Roman" w:cs="Times New Roman"/>
                      <w:sz w:val="24"/>
                      <w:szCs w:val="24"/>
                    </w:rPr>
                  </w:pPr>
                  <w:r w:rsidRPr="00CD3BF4">
                    <w:rPr>
                      <w:rFonts w:ascii="Times New Roman" w:hAnsi="Times New Roman" w:cs="Times New Roman"/>
                      <w:color w:val="000000"/>
                      <w:sz w:val="24"/>
                      <w:szCs w:val="24"/>
                    </w:rPr>
                    <w:t>Нысаналы талаптарға қатысушы болуға құқығы болған, бұрын ескерілмегендер (7-бағанда ескерілді)</w:t>
                  </w:r>
                </w:p>
              </w:tc>
              <w:tc>
                <w:tcPr>
                  <w:tcW w:w="567" w:type="dxa"/>
                </w:tcPr>
                <w:p w14:paraId="01F3C5BC" w14:textId="77777777" w:rsidR="00FA5AF9" w:rsidRPr="00746E3C" w:rsidRDefault="00FA5AF9" w:rsidP="00FA5AF9">
                  <w:pPr>
                    <w:spacing w:after="0" w:line="240" w:lineRule="auto"/>
                    <w:jc w:val="right"/>
                    <w:rPr>
                      <w:rFonts w:ascii="Times New Roman" w:hAnsi="Times New Roman" w:cs="Times New Roman"/>
                      <w:sz w:val="24"/>
                      <w:szCs w:val="24"/>
                    </w:rPr>
                  </w:pPr>
                </w:p>
              </w:tc>
            </w:tr>
            <w:tr w:rsidR="00FA5AF9" w:rsidRPr="00746E3C" w14:paraId="0DF2B546" w14:textId="77777777" w:rsidTr="009F1B54">
              <w:tc>
                <w:tcPr>
                  <w:tcW w:w="737" w:type="dxa"/>
                </w:tcPr>
                <w:p w14:paraId="0544D57F" w14:textId="77777777" w:rsidR="00FA5AF9" w:rsidRPr="00CD3BF4" w:rsidRDefault="00FA5AF9" w:rsidP="006D3010">
                  <w:pPr>
                    <w:pStyle w:val="a5"/>
                    <w:spacing w:after="0" w:line="240" w:lineRule="auto"/>
                    <w:ind w:left="0"/>
                    <w:rPr>
                      <w:rFonts w:ascii="Times New Roman" w:hAnsi="Times New Roman" w:cs="Times New Roman"/>
                      <w:sz w:val="24"/>
                      <w:szCs w:val="24"/>
                    </w:rPr>
                  </w:pPr>
                  <w:r w:rsidRPr="00CD3BF4">
                    <w:rPr>
                      <w:rFonts w:ascii="Times New Roman" w:hAnsi="Times New Roman" w:cs="Times New Roman"/>
                      <w:color w:val="000000"/>
                      <w:sz w:val="24"/>
                      <w:szCs w:val="24"/>
                    </w:rPr>
                    <w:t>6.4.</w:t>
                  </w:r>
                </w:p>
              </w:tc>
              <w:tc>
                <w:tcPr>
                  <w:tcW w:w="1850" w:type="dxa"/>
                </w:tcPr>
                <w:p w14:paraId="3CBF2202" w14:textId="77777777" w:rsidR="00FA5AF9" w:rsidRPr="00CD3BF4" w:rsidRDefault="00FA5AF9" w:rsidP="00FA5AF9">
                  <w:pPr>
                    <w:spacing w:after="0" w:line="240" w:lineRule="auto"/>
                    <w:rPr>
                      <w:rFonts w:ascii="Times New Roman" w:hAnsi="Times New Roman" w:cs="Times New Roman"/>
                      <w:sz w:val="24"/>
                      <w:szCs w:val="24"/>
                    </w:rPr>
                  </w:pPr>
                  <w:r w:rsidRPr="00CD3BF4">
                    <w:rPr>
                      <w:rFonts w:ascii="Times New Roman" w:hAnsi="Times New Roman" w:cs="Times New Roman"/>
                      <w:color w:val="000000"/>
                      <w:sz w:val="24"/>
                      <w:szCs w:val="24"/>
                    </w:rPr>
                    <w:t>Нысаналы талаптарға қатысушы болуға құқығы болмаған, бұрын есепке алынғандар (8-бағанда ескерілді)</w:t>
                  </w:r>
                </w:p>
              </w:tc>
              <w:tc>
                <w:tcPr>
                  <w:tcW w:w="567" w:type="dxa"/>
                </w:tcPr>
                <w:p w14:paraId="0B887B66" w14:textId="77777777" w:rsidR="00FA5AF9" w:rsidRPr="00746E3C" w:rsidRDefault="00FA5AF9" w:rsidP="00FA5AF9">
                  <w:pPr>
                    <w:spacing w:after="0" w:line="240" w:lineRule="auto"/>
                    <w:jc w:val="right"/>
                    <w:rPr>
                      <w:rFonts w:ascii="Times New Roman" w:hAnsi="Times New Roman" w:cs="Times New Roman"/>
                      <w:sz w:val="24"/>
                      <w:szCs w:val="24"/>
                    </w:rPr>
                  </w:pPr>
                </w:p>
              </w:tc>
            </w:tr>
            <w:tr w:rsidR="00FA5AF9" w:rsidRPr="00746E3C" w14:paraId="79236EB2" w14:textId="77777777" w:rsidTr="009F1B54">
              <w:tc>
                <w:tcPr>
                  <w:tcW w:w="737" w:type="dxa"/>
                </w:tcPr>
                <w:p w14:paraId="33210144" w14:textId="77777777" w:rsidR="00FA5AF9" w:rsidRPr="00CD3BF4" w:rsidRDefault="00FA5AF9" w:rsidP="006D3010">
                  <w:pPr>
                    <w:pStyle w:val="a5"/>
                    <w:spacing w:after="0" w:line="240" w:lineRule="auto"/>
                    <w:ind w:left="0"/>
                    <w:rPr>
                      <w:rFonts w:ascii="Times New Roman" w:hAnsi="Times New Roman" w:cs="Times New Roman"/>
                      <w:sz w:val="24"/>
                      <w:szCs w:val="24"/>
                    </w:rPr>
                  </w:pPr>
                  <w:r w:rsidRPr="00CD3BF4">
                    <w:rPr>
                      <w:rFonts w:ascii="Times New Roman" w:hAnsi="Times New Roman" w:cs="Times New Roman"/>
                      <w:color w:val="000000"/>
                      <w:sz w:val="24"/>
                      <w:szCs w:val="24"/>
                    </w:rPr>
                    <w:t>6.5.</w:t>
                  </w:r>
                </w:p>
              </w:tc>
              <w:tc>
                <w:tcPr>
                  <w:tcW w:w="1850" w:type="dxa"/>
                </w:tcPr>
                <w:p w14:paraId="143A6872" w14:textId="77777777" w:rsidR="00FA5AF9" w:rsidRPr="00CD3BF4" w:rsidRDefault="00FA5AF9" w:rsidP="00FA5AF9">
                  <w:pPr>
                    <w:spacing w:after="0" w:line="240" w:lineRule="auto"/>
                    <w:rPr>
                      <w:rFonts w:ascii="Times New Roman" w:hAnsi="Times New Roman" w:cs="Times New Roman"/>
                      <w:sz w:val="24"/>
                      <w:szCs w:val="24"/>
                    </w:rPr>
                  </w:pPr>
                  <w:r w:rsidRPr="00CD3BF4">
                    <w:rPr>
                      <w:rFonts w:ascii="Times New Roman" w:hAnsi="Times New Roman" w:cs="Times New Roman"/>
                      <w:color w:val="000000"/>
                      <w:sz w:val="24"/>
                      <w:szCs w:val="24"/>
                    </w:rPr>
                    <w:t xml:space="preserve">6.1 </w:t>
                  </w:r>
                  <w:r w:rsidRPr="00CD3BF4">
                    <w:rPr>
                      <w:rFonts w:ascii="Times New Roman" w:hAnsi="Times New Roman" w:cs="Times New Roman"/>
                      <w:color w:val="000000"/>
                      <w:sz w:val="24"/>
                      <w:szCs w:val="24"/>
                      <w:lang w:val="kk-KZ"/>
                    </w:rPr>
                    <w:t>–</w:t>
                  </w:r>
                  <w:r w:rsidRPr="00CD3BF4">
                    <w:rPr>
                      <w:rFonts w:ascii="Times New Roman" w:hAnsi="Times New Roman" w:cs="Times New Roman"/>
                      <w:color w:val="000000"/>
                      <w:sz w:val="24"/>
                      <w:szCs w:val="24"/>
                    </w:rPr>
                    <w:t xml:space="preserve"> 6.4-бағандарда көрсетілген өзгерістерді есепке алғанда, барлығы (6.1 - 6.2 + 6.3 - 6.4-бағандар)</w:t>
                  </w:r>
                </w:p>
              </w:tc>
              <w:tc>
                <w:tcPr>
                  <w:tcW w:w="567" w:type="dxa"/>
                </w:tcPr>
                <w:p w14:paraId="1FC58F9E" w14:textId="77777777" w:rsidR="00FA5AF9" w:rsidRPr="00746E3C" w:rsidRDefault="00FA5AF9" w:rsidP="00FA5AF9">
                  <w:pPr>
                    <w:spacing w:after="0" w:line="240" w:lineRule="auto"/>
                    <w:jc w:val="right"/>
                    <w:rPr>
                      <w:rFonts w:ascii="Times New Roman" w:hAnsi="Times New Roman" w:cs="Times New Roman"/>
                      <w:sz w:val="24"/>
                      <w:szCs w:val="24"/>
                    </w:rPr>
                  </w:pPr>
                </w:p>
              </w:tc>
            </w:tr>
            <w:tr w:rsidR="00FA5AF9" w:rsidRPr="00671A18" w14:paraId="6DD816AC" w14:textId="77777777" w:rsidTr="009F1B54">
              <w:tc>
                <w:tcPr>
                  <w:tcW w:w="737" w:type="dxa"/>
                </w:tcPr>
                <w:p w14:paraId="5F5A9BBF" w14:textId="49432A77" w:rsidR="00FA5AF9" w:rsidRPr="006D3010" w:rsidRDefault="006D3010" w:rsidP="006D3010">
                  <w:pPr>
                    <w:pStyle w:val="a5"/>
                    <w:spacing w:after="0" w:line="240" w:lineRule="auto"/>
                    <w:ind w:left="0"/>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1850" w:type="dxa"/>
                </w:tcPr>
                <w:p w14:paraId="3215DC9B" w14:textId="77777777" w:rsidR="00FA5AF9" w:rsidRPr="00646A7B" w:rsidRDefault="00FA5AF9" w:rsidP="00FA5AF9">
                  <w:pPr>
                    <w:rPr>
                      <w:rFonts w:ascii="Times New Roman" w:hAnsi="Times New Roman" w:cs="Times New Roman"/>
                      <w:sz w:val="24"/>
                      <w:szCs w:val="24"/>
                      <w:lang w:val="kk-KZ"/>
                    </w:rPr>
                  </w:pPr>
                  <w:r w:rsidRPr="00646A7B">
                    <w:rPr>
                      <w:rFonts w:ascii="Times New Roman" w:hAnsi="Times New Roman" w:cs="Times New Roman"/>
                      <w:sz w:val="24"/>
                      <w:szCs w:val="24"/>
                      <w:lang w:val="kk-KZ"/>
                    </w:rPr>
                    <w:t xml:space="preserve">Нысаналы талаптарға қатысушы болуға құқығы </w:t>
                  </w:r>
                  <w:r w:rsidRPr="00646A7B">
                    <w:rPr>
                      <w:rFonts w:ascii="Times New Roman" w:hAnsi="Times New Roman" w:cs="Times New Roman"/>
                      <w:sz w:val="24"/>
                      <w:szCs w:val="24"/>
                      <w:lang w:val="kk-KZ"/>
                    </w:rPr>
                    <w:lastRenderedPageBreak/>
                    <w:t>бар бұрын ескерілмегендер</w:t>
                  </w:r>
                </w:p>
              </w:tc>
              <w:tc>
                <w:tcPr>
                  <w:tcW w:w="567" w:type="dxa"/>
                </w:tcPr>
                <w:p w14:paraId="0BBD0792" w14:textId="77777777" w:rsidR="00FA5AF9" w:rsidRPr="00646A7B" w:rsidRDefault="00FA5AF9" w:rsidP="00FA5AF9">
                  <w:pPr>
                    <w:jc w:val="right"/>
                    <w:rPr>
                      <w:rFonts w:ascii="Times New Roman" w:hAnsi="Times New Roman" w:cs="Times New Roman"/>
                      <w:sz w:val="24"/>
                      <w:szCs w:val="24"/>
                      <w:lang w:val="kk-KZ"/>
                    </w:rPr>
                  </w:pPr>
                </w:p>
              </w:tc>
            </w:tr>
            <w:tr w:rsidR="00FA5AF9" w:rsidRPr="00671A18" w14:paraId="46D0DFEC" w14:textId="77777777" w:rsidTr="009F1B54">
              <w:tc>
                <w:tcPr>
                  <w:tcW w:w="737" w:type="dxa"/>
                </w:tcPr>
                <w:p w14:paraId="15EAABE3" w14:textId="69796870" w:rsidR="00FA5AF9" w:rsidRPr="006D3010" w:rsidRDefault="006D3010" w:rsidP="006D3010">
                  <w:pPr>
                    <w:pStyle w:val="a5"/>
                    <w:spacing w:after="0" w:line="240" w:lineRule="auto"/>
                    <w:ind w:left="0"/>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1850" w:type="dxa"/>
                </w:tcPr>
                <w:p w14:paraId="66D0F06A" w14:textId="77777777" w:rsidR="00FA5AF9" w:rsidRPr="00646A7B" w:rsidRDefault="00FA5AF9" w:rsidP="00FA5AF9">
                  <w:pPr>
                    <w:rPr>
                      <w:rFonts w:ascii="Times New Roman" w:hAnsi="Times New Roman" w:cs="Times New Roman"/>
                      <w:sz w:val="24"/>
                      <w:szCs w:val="24"/>
                      <w:lang w:val="kk-KZ"/>
                    </w:rPr>
                  </w:pPr>
                  <w:r w:rsidRPr="00646A7B">
                    <w:rPr>
                      <w:rFonts w:ascii="Times New Roman" w:hAnsi="Times New Roman" w:cs="Times New Roman"/>
                      <w:sz w:val="24"/>
                      <w:szCs w:val="24"/>
                      <w:lang w:val="kk-KZ"/>
                    </w:rPr>
                    <w:t>Нысаналы талаптарға қатысушы болуға құқығы жоқ, бұрын есепке алынғандар</w:t>
                  </w:r>
                </w:p>
              </w:tc>
              <w:tc>
                <w:tcPr>
                  <w:tcW w:w="567" w:type="dxa"/>
                </w:tcPr>
                <w:p w14:paraId="78A40140" w14:textId="77777777" w:rsidR="00FA5AF9" w:rsidRPr="00646A7B" w:rsidRDefault="00FA5AF9" w:rsidP="00FA5AF9">
                  <w:pPr>
                    <w:ind w:left="360"/>
                    <w:rPr>
                      <w:rFonts w:ascii="Times New Roman" w:hAnsi="Times New Roman" w:cs="Times New Roman"/>
                      <w:sz w:val="24"/>
                      <w:szCs w:val="24"/>
                      <w:lang w:val="kk-KZ"/>
                    </w:rPr>
                  </w:pPr>
                </w:p>
              </w:tc>
            </w:tr>
            <w:tr w:rsidR="00FA5AF9" w:rsidRPr="00746E3C" w14:paraId="16EC5A80" w14:textId="77777777" w:rsidTr="009F1B54">
              <w:tc>
                <w:tcPr>
                  <w:tcW w:w="737" w:type="dxa"/>
                </w:tcPr>
                <w:p w14:paraId="562B3B52" w14:textId="4F3B8736" w:rsidR="00FA5AF9" w:rsidRPr="006D3010" w:rsidRDefault="006D3010" w:rsidP="006D3010">
                  <w:pPr>
                    <w:pStyle w:val="a5"/>
                    <w:spacing w:after="0" w:line="240" w:lineRule="auto"/>
                    <w:ind w:left="0"/>
                    <w:rPr>
                      <w:rFonts w:ascii="Times New Roman" w:hAnsi="Times New Roman" w:cs="Times New Roman"/>
                      <w:sz w:val="24"/>
                      <w:szCs w:val="24"/>
                      <w:lang w:val="kk-KZ"/>
                    </w:rPr>
                  </w:pPr>
                  <w:r>
                    <w:rPr>
                      <w:rFonts w:ascii="Times New Roman" w:hAnsi="Times New Roman" w:cs="Times New Roman"/>
                      <w:sz w:val="24"/>
                      <w:szCs w:val="24"/>
                      <w:lang w:val="kk-KZ"/>
                    </w:rPr>
                    <w:t>9.</w:t>
                  </w:r>
                </w:p>
              </w:tc>
              <w:tc>
                <w:tcPr>
                  <w:tcW w:w="1850" w:type="dxa"/>
                </w:tcPr>
                <w:p w14:paraId="538FA9C8" w14:textId="2865A003" w:rsidR="00FA5AF9" w:rsidRPr="00F620E5" w:rsidRDefault="00FA5AF9" w:rsidP="00FA5AF9">
                  <w:pPr>
                    <w:rPr>
                      <w:rFonts w:ascii="Times New Roman" w:hAnsi="Times New Roman" w:cs="Times New Roman"/>
                      <w:sz w:val="24"/>
                      <w:szCs w:val="24"/>
                      <w:lang w:val="kk-KZ"/>
                    </w:rPr>
                  </w:pPr>
                  <w:r w:rsidRPr="00746E3C">
                    <w:rPr>
                      <w:rFonts w:ascii="Times New Roman" w:hAnsi="Times New Roman" w:cs="Times New Roman"/>
                      <w:sz w:val="24"/>
                      <w:szCs w:val="24"/>
                    </w:rPr>
                    <w:t xml:space="preserve">Есепті жылдың соңындағы барлығы </w:t>
                  </w:r>
                  <w:r w:rsidRPr="00F620E5">
                    <w:rPr>
                      <w:rFonts w:ascii="Times New Roman" w:hAnsi="Times New Roman" w:cs="Times New Roman"/>
                      <w:b/>
                      <w:sz w:val="24"/>
                      <w:szCs w:val="24"/>
                    </w:rPr>
                    <w:t>*</w:t>
                  </w:r>
                  <w:r w:rsidR="00F620E5" w:rsidRPr="00F620E5">
                    <w:rPr>
                      <w:rFonts w:ascii="Times New Roman" w:hAnsi="Times New Roman" w:cs="Times New Roman"/>
                      <w:b/>
                      <w:sz w:val="24"/>
                      <w:szCs w:val="24"/>
                      <w:lang w:val="kk-KZ"/>
                    </w:rPr>
                    <w:t>**</w:t>
                  </w:r>
                </w:p>
              </w:tc>
              <w:tc>
                <w:tcPr>
                  <w:tcW w:w="567" w:type="dxa"/>
                </w:tcPr>
                <w:p w14:paraId="49713433" w14:textId="77777777" w:rsidR="00FA5AF9" w:rsidRPr="00746E3C" w:rsidRDefault="00FA5AF9" w:rsidP="00FA5AF9">
                  <w:pPr>
                    <w:ind w:left="360"/>
                    <w:rPr>
                      <w:rFonts w:ascii="Times New Roman" w:hAnsi="Times New Roman" w:cs="Times New Roman"/>
                      <w:sz w:val="24"/>
                      <w:szCs w:val="24"/>
                    </w:rPr>
                  </w:pPr>
                </w:p>
              </w:tc>
            </w:tr>
            <w:tr w:rsidR="00FA5AF9" w:rsidRPr="00746E3C" w14:paraId="05AC19B3" w14:textId="77777777" w:rsidTr="009F1B54">
              <w:tc>
                <w:tcPr>
                  <w:tcW w:w="737" w:type="dxa"/>
                </w:tcPr>
                <w:p w14:paraId="0458AF67" w14:textId="5A3BB904" w:rsidR="00FA5AF9" w:rsidRPr="00746E3C" w:rsidRDefault="006D3010" w:rsidP="006D3010">
                  <w:pPr>
                    <w:pStyle w:val="a5"/>
                    <w:tabs>
                      <w:tab w:val="left" w:pos="375"/>
                    </w:tabs>
                    <w:spacing w:after="0" w:line="240" w:lineRule="auto"/>
                    <w:ind w:left="0"/>
                    <w:rPr>
                      <w:rFonts w:ascii="Times New Roman" w:hAnsi="Times New Roman" w:cs="Times New Roman"/>
                      <w:sz w:val="24"/>
                      <w:szCs w:val="24"/>
                    </w:rPr>
                  </w:pPr>
                  <w:r>
                    <w:rPr>
                      <w:rFonts w:ascii="Times New Roman" w:hAnsi="Times New Roman" w:cs="Times New Roman"/>
                      <w:sz w:val="24"/>
                      <w:szCs w:val="24"/>
                      <w:lang w:val="kk-KZ"/>
                    </w:rPr>
                    <w:t>10.</w:t>
                  </w:r>
                </w:p>
              </w:tc>
              <w:tc>
                <w:tcPr>
                  <w:tcW w:w="1850" w:type="dxa"/>
                </w:tcPr>
                <w:p w14:paraId="594DC028" w14:textId="2EFB9931" w:rsidR="00FA5AF9" w:rsidRPr="00ED2F9E" w:rsidRDefault="00FA5AF9" w:rsidP="00FA5AF9">
                  <w:pPr>
                    <w:rPr>
                      <w:rFonts w:ascii="Times New Roman" w:hAnsi="Times New Roman" w:cs="Times New Roman"/>
                      <w:sz w:val="24"/>
                      <w:szCs w:val="24"/>
                      <w:lang w:val="kk-KZ"/>
                    </w:rPr>
                  </w:pPr>
                  <w:r w:rsidRPr="00746E3C">
                    <w:rPr>
                      <w:rFonts w:ascii="Times New Roman" w:hAnsi="Times New Roman" w:cs="Times New Roman"/>
                      <w:sz w:val="24"/>
                      <w:szCs w:val="24"/>
                    </w:rPr>
                    <w:t>Есепті жылдан кейінгі күнтізбелік жылы он сегізге толатындар*</w:t>
                  </w:r>
                  <w:r w:rsidR="00ED2F9E">
                    <w:rPr>
                      <w:rFonts w:ascii="Times New Roman" w:hAnsi="Times New Roman" w:cs="Times New Roman"/>
                      <w:sz w:val="24"/>
                      <w:szCs w:val="24"/>
                      <w:lang w:val="kk-KZ"/>
                    </w:rPr>
                    <w:t>**</w:t>
                  </w:r>
                </w:p>
              </w:tc>
              <w:tc>
                <w:tcPr>
                  <w:tcW w:w="567" w:type="dxa"/>
                </w:tcPr>
                <w:p w14:paraId="16D1B226" w14:textId="77777777" w:rsidR="00FA5AF9" w:rsidRPr="00746E3C" w:rsidRDefault="00FA5AF9" w:rsidP="00FA5AF9">
                  <w:pPr>
                    <w:ind w:left="360"/>
                    <w:rPr>
                      <w:rFonts w:ascii="Times New Roman" w:hAnsi="Times New Roman" w:cs="Times New Roman"/>
                      <w:sz w:val="24"/>
                      <w:szCs w:val="24"/>
                    </w:rPr>
                  </w:pPr>
                </w:p>
              </w:tc>
            </w:tr>
            <w:tr w:rsidR="006D3010" w:rsidRPr="00671A18" w14:paraId="1EAB9C9A" w14:textId="77777777" w:rsidTr="009F1B54">
              <w:tc>
                <w:tcPr>
                  <w:tcW w:w="737" w:type="dxa"/>
                </w:tcPr>
                <w:p w14:paraId="094E2264" w14:textId="18A361BE" w:rsidR="006D3010" w:rsidRPr="00646A7B" w:rsidRDefault="006D3010" w:rsidP="006D3010">
                  <w:pPr>
                    <w:pStyle w:val="a5"/>
                    <w:tabs>
                      <w:tab w:val="left" w:pos="375"/>
                    </w:tabs>
                    <w:spacing w:after="0" w:line="240" w:lineRule="auto"/>
                    <w:ind w:left="0"/>
                    <w:rPr>
                      <w:rFonts w:ascii="Times New Roman" w:hAnsi="Times New Roman" w:cs="Times New Roman"/>
                      <w:sz w:val="24"/>
                      <w:szCs w:val="24"/>
                      <w:lang w:val="en-US"/>
                    </w:rPr>
                  </w:pPr>
                  <w:r>
                    <w:rPr>
                      <w:rFonts w:ascii="Times New Roman" w:hAnsi="Times New Roman" w:cs="Times New Roman"/>
                      <w:sz w:val="24"/>
                      <w:szCs w:val="24"/>
                      <w:lang w:val="kk-KZ"/>
                    </w:rPr>
                    <w:t>11.</w:t>
                  </w:r>
                </w:p>
              </w:tc>
              <w:tc>
                <w:tcPr>
                  <w:tcW w:w="1850" w:type="dxa"/>
                </w:tcPr>
                <w:p w14:paraId="158A0922" w14:textId="2AF48E80" w:rsidR="006D3010" w:rsidRPr="00646A7B" w:rsidRDefault="00C45CAF" w:rsidP="00646A7B">
                  <w:pPr>
                    <w:spacing w:after="0" w:line="240" w:lineRule="auto"/>
                    <w:rPr>
                      <w:rFonts w:ascii="Times New Roman" w:hAnsi="Times New Roman" w:cs="Times New Roman"/>
                      <w:b/>
                      <w:sz w:val="24"/>
                      <w:szCs w:val="24"/>
                      <w:lang w:val="en-US"/>
                    </w:rPr>
                  </w:pPr>
                  <w:r w:rsidRPr="00646A7B">
                    <w:rPr>
                      <w:rFonts w:ascii="Times New Roman" w:hAnsi="Times New Roman" w:cs="Times New Roman"/>
                      <w:b/>
                      <w:sz w:val="24"/>
                      <w:szCs w:val="24"/>
                    </w:rPr>
                    <w:t>Есепті</w:t>
                  </w:r>
                  <w:r w:rsidRPr="00646A7B">
                    <w:rPr>
                      <w:rFonts w:ascii="Times New Roman" w:hAnsi="Times New Roman" w:cs="Times New Roman"/>
                      <w:b/>
                      <w:sz w:val="24"/>
                      <w:szCs w:val="24"/>
                      <w:lang w:val="en-US"/>
                    </w:rPr>
                    <w:t xml:space="preserve"> </w:t>
                  </w:r>
                  <w:r w:rsidRPr="00646A7B">
                    <w:rPr>
                      <w:rFonts w:ascii="Times New Roman" w:hAnsi="Times New Roman" w:cs="Times New Roman"/>
                      <w:b/>
                      <w:sz w:val="24"/>
                      <w:szCs w:val="24"/>
                    </w:rPr>
                    <w:t>жыл</w:t>
                  </w:r>
                  <w:r w:rsidRPr="00646A7B">
                    <w:rPr>
                      <w:rFonts w:ascii="Times New Roman" w:hAnsi="Times New Roman" w:cs="Times New Roman"/>
                      <w:b/>
                      <w:sz w:val="24"/>
                      <w:szCs w:val="24"/>
                      <w:lang w:val="en-US"/>
                    </w:rPr>
                    <w:t xml:space="preserve"> </w:t>
                  </w:r>
                  <w:r w:rsidRPr="00646A7B">
                    <w:rPr>
                      <w:rFonts w:ascii="Times New Roman" w:hAnsi="Times New Roman" w:cs="Times New Roman"/>
                      <w:b/>
                      <w:sz w:val="24"/>
                      <w:szCs w:val="24"/>
                    </w:rPr>
                    <w:t>ішінде</w:t>
                  </w:r>
                  <w:r w:rsidRPr="00646A7B">
                    <w:rPr>
                      <w:rFonts w:ascii="Times New Roman" w:hAnsi="Times New Roman" w:cs="Times New Roman"/>
                      <w:b/>
                      <w:sz w:val="24"/>
                      <w:szCs w:val="24"/>
                      <w:lang w:val="en-US"/>
                    </w:rPr>
                    <w:t xml:space="preserve"> </w:t>
                  </w:r>
                  <w:r w:rsidRPr="00646A7B">
                    <w:rPr>
                      <w:rFonts w:ascii="Times New Roman" w:hAnsi="Times New Roman" w:cs="Times New Roman"/>
                      <w:b/>
                      <w:sz w:val="24"/>
                      <w:szCs w:val="24"/>
                    </w:rPr>
                    <w:t>қайтыс</w:t>
                  </w:r>
                  <w:r w:rsidRPr="00646A7B">
                    <w:rPr>
                      <w:rFonts w:ascii="Times New Roman" w:hAnsi="Times New Roman" w:cs="Times New Roman"/>
                      <w:b/>
                      <w:sz w:val="24"/>
                      <w:szCs w:val="24"/>
                      <w:lang w:val="en-US"/>
                    </w:rPr>
                    <w:t xml:space="preserve"> </w:t>
                  </w:r>
                  <w:r w:rsidRPr="00646A7B">
                    <w:rPr>
                      <w:rFonts w:ascii="Times New Roman" w:hAnsi="Times New Roman" w:cs="Times New Roman"/>
                      <w:b/>
                      <w:sz w:val="24"/>
                      <w:szCs w:val="24"/>
                    </w:rPr>
                    <w:t>болғандар</w:t>
                  </w:r>
                  <w:r w:rsidRPr="00646A7B">
                    <w:rPr>
                      <w:rFonts w:ascii="Times New Roman" w:hAnsi="Times New Roman" w:cs="Times New Roman"/>
                      <w:b/>
                      <w:sz w:val="24"/>
                      <w:szCs w:val="24"/>
                      <w:lang w:val="en-US"/>
                    </w:rPr>
                    <w:t xml:space="preserve"> </w:t>
                  </w:r>
                  <w:r w:rsidRPr="00646A7B">
                    <w:rPr>
                      <w:rFonts w:ascii="Times New Roman" w:hAnsi="Times New Roman" w:cs="Times New Roman"/>
                      <w:b/>
                      <w:sz w:val="24"/>
                      <w:szCs w:val="24"/>
                    </w:rPr>
                    <w:t>не</w:t>
                  </w:r>
                  <w:r w:rsidRPr="00646A7B">
                    <w:rPr>
                      <w:rFonts w:ascii="Times New Roman" w:hAnsi="Times New Roman" w:cs="Times New Roman"/>
                      <w:b/>
                      <w:sz w:val="24"/>
                      <w:szCs w:val="24"/>
                      <w:lang w:val="en-US"/>
                    </w:rPr>
                    <w:t xml:space="preserve"> </w:t>
                  </w:r>
                  <w:r w:rsidRPr="00646A7B">
                    <w:rPr>
                      <w:rFonts w:ascii="Times New Roman" w:hAnsi="Times New Roman" w:cs="Times New Roman"/>
                      <w:b/>
                      <w:sz w:val="24"/>
                      <w:szCs w:val="24"/>
                    </w:rPr>
                    <w:t>соттың</w:t>
                  </w:r>
                  <w:r w:rsidRPr="00646A7B">
                    <w:rPr>
                      <w:rFonts w:ascii="Times New Roman" w:hAnsi="Times New Roman" w:cs="Times New Roman"/>
                      <w:b/>
                      <w:sz w:val="24"/>
                      <w:szCs w:val="24"/>
                      <w:lang w:val="en-US"/>
                    </w:rPr>
                    <w:t xml:space="preserve"> </w:t>
                  </w:r>
                  <w:r w:rsidRPr="00646A7B">
                    <w:rPr>
                      <w:rFonts w:ascii="Times New Roman" w:hAnsi="Times New Roman" w:cs="Times New Roman"/>
                      <w:b/>
                      <w:sz w:val="24"/>
                      <w:szCs w:val="24"/>
                    </w:rPr>
                    <w:t>заңды</w:t>
                  </w:r>
                  <w:r w:rsidRPr="00646A7B">
                    <w:rPr>
                      <w:rFonts w:ascii="Times New Roman" w:hAnsi="Times New Roman" w:cs="Times New Roman"/>
                      <w:b/>
                      <w:sz w:val="24"/>
                      <w:szCs w:val="24"/>
                      <w:lang w:val="en-US"/>
                    </w:rPr>
                    <w:t xml:space="preserve"> </w:t>
                  </w:r>
                  <w:r w:rsidRPr="00646A7B">
                    <w:rPr>
                      <w:rFonts w:ascii="Times New Roman" w:hAnsi="Times New Roman" w:cs="Times New Roman"/>
                      <w:b/>
                      <w:sz w:val="24"/>
                      <w:szCs w:val="24"/>
                    </w:rPr>
                    <w:t>күшіне</w:t>
                  </w:r>
                  <w:r w:rsidRPr="00646A7B">
                    <w:rPr>
                      <w:rFonts w:ascii="Times New Roman" w:hAnsi="Times New Roman" w:cs="Times New Roman"/>
                      <w:b/>
                      <w:sz w:val="24"/>
                      <w:szCs w:val="24"/>
                      <w:lang w:val="en-US"/>
                    </w:rPr>
                    <w:t xml:space="preserve"> </w:t>
                  </w:r>
                  <w:r w:rsidRPr="00646A7B">
                    <w:rPr>
                      <w:rFonts w:ascii="Times New Roman" w:hAnsi="Times New Roman" w:cs="Times New Roman"/>
                      <w:b/>
                      <w:sz w:val="24"/>
                      <w:szCs w:val="24"/>
                    </w:rPr>
                    <w:t>енген</w:t>
                  </w:r>
                  <w:r w:rsidRPr="00646A7B">
                    <w:rPr>
                      <w:rFonts w:ascii="Times New Roman" w:hAnsi="Times New Roman" w:cs="Times New Roman"/>
                      <w:b/>
                      <w:sz w:val="24"/>
                      <w:szCs w:val="24"/>
                      <w:lang w:val="en-US"/>
                    </w:rPr>
                    <w:t xml:space="preserve"> </w:t>
                  </w:r>
                  <w:r w:rsidRPr="00646A7B">
                    <w:rPr>
                      <w:rFonts w:ascii="Times New Roman" w:hAnsi="Times New Roman" w:cs="Times New Roman"/>
                      <w:b/>
                      <w:sz w:val="24"/>
                      <w:szCs w:val="24"/>
                    </w:rPr>
                    <w:t>шешімімен</w:t>
                  </w:r>
                  <w:r w:rsidRPr="00646A7B">
                    <w:rPr>
                      <w:rFonts w:ascii="Times New Roman" w:hAnsi="Times New Roman" w:cs="Times New Roman"/>
                      <w:b/>
                      <w:sz w:val="24"/>
                      <w:szCs w:val="24"/>
                      <w:lang w:val="en-US"/>
                    </w:rPr>
                    <w:t xml:space="preserve"> </w:t>
                  </w:r>
                  <w:r w:rsidRPr="00646A7B">
                    <w:rPr>
                      <w:rFonts w:ascii="Times New Roman" w:hAnsi="Times New Roman" w:cs="Times New Roman"/>
                      <w:b/>
                      <w:sz w:val="24"/>
                      <w:szCs w:val="24"/>
                    </w:rPr>
                    <w:t>қайтыс</w:t>
                  </w:r>
                  <w:r w:rsidRPr="00646A7B">
                    <w:rPr>
                      <w:rFonts w:ascii="Times New Roman" w:hAnsi="Times New Roman" w:cs="Times New Roman"/>
                      <w:b/>
                      <w:sz w:val="24"/>
                      <w:szCs w:val="24"/>
                      <w:lang w:val="en-US"/>
                    </w:rPr>
                    <w:t xml:space="preserve"> </w:t>
                  </w:r>
                  <w:r w:rsidRPr="00646A7B">
                    <w:rPr>
                      <w:rFonts w:ascii="Times New Roman" w:hAnsi="Times New Roman" w:cs="Times New Roman"/>
                      <w:b/>
                      <w:sz w:val="24"/>
                      <w:szCs w:val="24"/>
                    </w:rPr>
                    <w:t>болды</w:t>
                  </w:r>
                  <w:r w:rsidRPr="00646A7B">
                    <w:rPr>
                      <w:rFonts w:ascii="Times New Roman" w:hAnsi="Times New Roman" w:cs="Times New Roman"/>
                      <w:b/>
                      <w:sz w:val="24"/>
                      <w:szCs w:val="24"/>
                      <w:lang w:val="en-US"/>
                    </w:rPr>
                    <w:t xml:space="preserve"> </w:t>
                  </w:r>
                  <w:r w:rsidRPr="00646A7B">
                    <w:rPr>
                      <w:rFonts w:ascii="Times New Roman" w:hAnsi="Times New Roman" w:cs="Times New Roman"/>
                      <w:b/>
                      <w:sz w:val="24"/>
                      <w:szCs w:val="24"/>
                    </w:rPr>
                    <w:t>деп</w:t>
                  </w:r>
                  <w:r w:rsidRPr="00646A7B">
                    <w:rPr>
                      <w:rFonts w:ascii="Times New Roman" w:hAnsi="Times New Roman" w:cs="Times New Roman"/>
                      <w:b/>
                      <w:sz w:val="24"/>
                      <w:szCs w:val="24"/>
                      <w:lang w:val="en-US"/>
                    </w:rPr>
                    <w:t xml:space="preserve"> </w:t>
                  </w:r>
                  <w:r w:rsidRPr="00646A7B">
                    <w:rPr>
                      <w:rFonts w:ascii="Times New Roman" w:hAnsi="Times New Roman" w:cs="Times New Roman"/>
                      <w:b/>
                      <w:sz w:val="24"/>
                      <w:szCs w:val="24"/>
                    </w:rPr>
                    <w:lastRenderedPageBreak/>
                    <w:t>жарияланғандар</w:t>
                  </w:r>
                </w:p>
              </w:tc>
              <w:tc>
                <w:tcPr>
                  <w:tcW w:w="567" w:type="dxa"/>
                </w:tcPr>
                <w:p w14:paraId="6B8D16AB" w14:textId="77777777" w:rsidR="006D3010" w:rsidRPr="00646A7B" w:rsidRDefault="006D3010" w:rsidP="00646A7B">
                  <w:pPr>
                    <w:spacing w:after="0" w:line="240" w:lineRule="auto"/>
                    <w:ind w:left="360"/>
                    <w:rPr>
                      <w:rFonts w:ascii="Times New Roman" w:hAnsi="Times New Roman" w:cs="Times New Roman"/>
                      <w:sz w:val="24"/>
                      <w:szCs w:val="24"/>
                      <w:lang w:val="en-US"/>
                    </w:rPr>
                  </w:pPr>
                </w:p>
              </w:tc>
            </w:tr>
          </w:tbl>
          <w:p w14:paraId="69D5A2FA" w14:textId="77777777" w:rsidR="004271D5" w:rsidRPr="004271D5" w:rsidRDefault="004271D5" w:rsidP="004271D5">
            <w:pPr>
              <w:pStyle w:val="af0"/>
              <w:spacing w:before="0" w:beforeAutospacing="0" w:after="0" w:afterAutospacing="0"/>
              <w:ind w:firstLine="170"/>
              <w:jc w:val="both"/>
              <w:rPr>
                <w:b/>
                <w:lang w:val="en-US"/>
              </w:rPr>
            </w:pPr>
            <w:r w:rsidRPr="004271D5">
              <w:rPr>
                <w:b/>
                <w:lang w:val="en-US"/>
              </w:rPr>
              <w:t>Ескерту:</w:t>
            </w:r>
          </w:p>
          <w:p w14:paraId="43DA513F" w14:textId="77777777" w:rsidR="004271D5" w:rsidRPr="004271D5" w:rsidRDefault="004271D5" w:rsidP="004271D5">
            <w:pPr>
              <w:pStyle w:val="af0"/>
              <w:spacing w:before="0" w:beforeAutospacing="0" w:after="0" w:afterAutospacing="0"/>
              <w:ind w:firstLine="170"/>
              <w:jc w:val="both"/>
              <w:rPr>
                <w:b/>
                <w:lang w:val="en-US"/>
              </w:rPr>
            </w:pPr>
            <w:r w:rsidRPr="004271D5">
              <w:rPr>
                <w:b/>
                <w:lang w:val="en-US"/>
              </w:rPr>
              <w:t>р/с - реттік нөмірі</w:t>
            </w:r>
          </w:p>
          <w:p w14:paraId="296BC477" w14:textId="77777777" w:rsidR="004271D5" w:rsidRPr="004271D5" w:rsidRDefault="004271D5" w:rsidP="004271D5">
            <w:pPr>
              <w:pStyle w:val="af0"/>
              <w:spacing w:before="0" w:beforeAutospacing="0" w:after="0" w:afterAutospacing="0"/>
              <w:ind w:firstLine="170"/>
              <w:jc w:val="both"/>
              <w:rPr>
                <w:b/>
                <w:lang w:val="en-US"/>
              </w:rPr>
            </w:pPr>
            <w:r w:rsidRPr="004271D5">
              <w:rPr>
                <w:b/>
                <w:lang w:val="en-US"/>
              </w:rPr>
              <w:t>* Нысаналы талаптарды, нысаналы жинақтарды және нысаналы жинақ төлемдерін қалыптастыру мен есепке алу, сондай-ақ нысаналы талаптарды есепке жазу осы Қағидалардың 10-тармағына сәйкес жүргізілген верификацияның қорытындылары бойынша өзге де нақтылаулар енгізілуі мүмкін</w:t>
            </w:r>
          </w:p>
          <w:p w14:paraId="265CD642" w14:textId="77777777" w:rsidR="004271D5" w:rsidRPr="004271D5" w:rsidRDefault="004271D5" w:rsidP="004271D5">
            <w:pPr>
              <w:pStyle w:val="af0"/>
              <w:spacing w:before="0" w:beforeAutospacing="0" w:after="0" w:afterAutospacing="0"/>
              <w:ind w:firstLine="170"/>
              <w:jc w:val="both"/>
              <w:rPr>
                <w:b/>
                <w:lang w:val="en-US"/>
              </w:rPr>
            </w:pPr>
            <w:r w:rsidRPr="004271D5">
              <w:rPr>
                <w:b/>
                <w:lang w:val="en-US"/>
              </w:rPr>
              <w:t>** 2024 есепті жыл үшін 4-бағандағы ақпарат = 0</w:t>
            </w:r>
          </w:p>
          <w:p w14:paraId="12690587" w14:textId="52947153" w:rsidR="00363C0F" w:rsidRPr="004271D5" w:rsidRDefault="004271D5" w:rsidP="004271D5">
            <w:pPr>
              <w:ind w:firstLine="169"/>
              <w:jc w:val="both"/>
              <w:rPr>
                <w:rFonts w:ascii="Times New Roman" w:hAnsi="Times New Roman" w:cs="Times New Roman"/>
                <w:color w:val="000000"/>
                <w:sz w:val="24"/>
                <w:szCs w:val="24"/>
                <w:lang w:val="kk-KZ"/>
              </w:rPr>
            </w:pPr>
            <w:r w:rsidRPr="004271D5">
              <w:rPr>
                <w:rFonts w:ascii="Times New Roman" w:hAnsi="Times New Roman" w:cs="Times New Roman"/>
                <w:b/>
                <w:sz w:val="24"/>
                <w:szCs w:val="24"/>
                <w:lang w:val="en-US"/>
              </w:rPr>
              <w:t>*** 2023 есепті жыл үшін ақпарат 9 және 10-бағандарда ғана көрсетіледі</w:t>
            </w:r>
          </w:p>
          <w:p w14:paraId="46148C38" w14:textId="77777777" w:rsidR="00646A7B" w:rsidRDefault="00646A7B" w:rsidP="004271D5">
            <w:pPr>
              <w:ind w:firstLine="169"/>
              <w:jc w:val="both"/>
              <w:rPr>
                <w:rFonts w:ascii="Times New Roman" w:hAnsi="Times New Roman" w:cs="Times New Roman"/>
                <w:color w:val="000000"/>
                <w:sz w:val="24"/>
                <w:szCs w:val="24"/>
                <w:lang w:val="kk-KZ"/>
              </w:rPr>
            </w:pPr>
          </w:p>
          <w:tbl>
            <w:tblPr>
              <w:tblW w:w="4127" w:type="dxa"/>
              <w:tblLayout w:type="fixed"/>
              <w:tblCellMar>
                <w:left w:w="0" w:type="dxa"/>
                <w:right w:w="0" w:type="dxa"/>
              </w:tblCellMar>
              <w:tblLook w:val="04A0" w:firstRow="1" w:lastRow="0" w:firstColumn="1" w:lastColumn="0" w:noHBand="0" w:noVBand="1"/>
            </w:tblPr>
            <w:tblGrid>
              <w:gridCol w:w="1434"/>
              <w:gridCol w:w="850"/>
              <w:gridCol w:w="709"/>
              <w:gridCol w:w="1134"/>
            </w:tblGrid>
            <w:tr w:rsidR="004271D5" w:rsidRPr="004271D5" w14:paraId="5BEB9B20" w14:textId="77777777" w:rsidTr="0048434C">
              <w:tc>
                <w:tcPr>
                  <w:tcW w:w="14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C9D9882" w14:textId="77777777" w:rsidR="004271D5" w:rsidRPr="004271D5" w:rsidRDefault="004271D5" w:rsidP="004271D5">
                  <w:pPr>
                    <w:spacing w:after="0" w:line="240" w:lineRule="auto"/>
                    <w:jc w:val="center"/>
                    <w:rPr>
                      <w:rFonts w:ascii="Times New Roman" w:hAnsi="Times New Roman" w:cs="Times New Roman"/>
                      <w:iCs/>
                      <w:sz w:val="24"/>
                      <w:szCs w:val="24"/>
                    </w:rPr>
                  </w:pPr>
                  <w:r w:rsidRPr="004271D5">
                    <w:rPr>
                      <w:rFonts w:ascii="Times New Roman" w:hAnsi="Times New Roman" w:cs="Times New Roman"/>
                      <w:iCs/>
                      <w:sz w:val="24"/>
                      <w:szCs w:val="24"/>
                    </w:rPr>
                    <w:t>Мәліметтер құрамы</w:t>
                  </w:r>
                </w:p>
                <w:p w14:paraId="74F0B4ED" w14:textId="77777777" w:rsidR="004271D5" w:rsidRPr="004271D5" w:rsidRDefault="004271D5" w:rsidP="004271D5">
                  <w:pPr>
                    <w:spacing w:after="0" w:line="240" w:lineRule="auto"/>
                    <w:jc w:val="center"/>
                    <w:rPr>
                      <w:rFonts w:ascii="Times New Roman" w:hAnsi="Times New Roman" w:cs="Times New Roman"/>
                      <w:iCs/>
                      <w:sz w:val="24"/>
                      <w:szCs w:val="24"/>
                    </w:rPr>
                  </w:pPr>
                  <w:r w:rsidRPr="004271D5">
                    <w:rPr>
                      <w:rFonts w:ascii="Times New Roman" w:hAnsi="Times New Roman" w:cs="Times New Roman"/>
                      <w:iCs/>
                      <w:sz w:val="24"/>
                      <w:szCs w:val="24"/>
                    </w:rPr>
                    <w:t>(файл атауы)</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159D21F" w14:textId="77777777" w:rsidR="004271D5" w:rsidRPr="004271D5" w:rsidRDefault="004271D5" w:rsidP="004271D5">
                  <w:pPr>
                    <w:spacing w:after="0" w:line="240" w:lineRule="auto"/>
                    <w:jc w:val="center"/>
                    <w:rPr>
                      <w:rFonts w:ascii="Times New Roman" w:hAnsi="Times New Roman" w:cs="Times New Roman"/>
                      <w:iCs/>
                      <w:sz w:val="24"/>
                      <w:szCs w:val="24"/>
                    </w:rPr>
                  </w:pPr>
                  <w:r w:rsidRPr="004271D5">
                    <w:rPr>
                      <w:rFonts w:ascii="Times New Roman" w:hAnsi="Times New Roman" w:cs="Times New Roman"/>
                      <w:iCs/>
                      <w:sz w:val="24"/>
                      <w:szCs w:val="24"/>
                    </w:rPr>
                    <w:t xml:space="preserve">MD5 </w:t>
                  </w:r>
                  <w:r w:rsidRPr="004271D5">
                    <w:rPr>
                      <w:rFonts w:ascii="Times New Roman" w:hAnsi="Times New Roman" w:cs="Times New Roman"/>
                      <w:iCs/>
                      <w:sz w:val="24"/>
                      <w:szCs w:val="24"/>
                      <w:lang w:val="kk-KZ"/>
                    </w:rPr>
                    <w:t>х</w:t>
                  </w:r>
                  <w:r w:rsidRPr="004271D5">
                    <w:rPr>
                      <w:rFonts w:ascii="Times New Roman" w:hAnsi="Times New Roman" w:cs="Times New Roman"/>
                      <w:iCs/>
                      <w:sz w:val="24"/>
                      <w:szCs w:val="24"/>
                    </w:rPr>
                    <w:t>еш-сомасы</w:t>
                  </w:r>
                </w:p>
              </w:tc>
              <w:tc>
                <w:tcPr>
                  <w:tcW w:w="7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DDEC9FF" w14:textId="77777777" w:rsidR="004271D5" w:rsidRPr="004271D5" w:rsidRDefault="004271D5" w:rsidP="004271D5">
                  <w:pPr>
                    <w:spacing w:after="0" w:line="240" w:lineRule="auto"/>
                    <w:jc w:val="center"/>
                    <w:rPr>
                      <w:rFonts w:ascii="Times New Roman" w:hAnsi="Times New Roman" w:cs="Times New Roman"/>
                      <w:iCs/>
                      <w:sz w:val="24"/>
                      <w:szCs w:val="24"/>
                    </w:rPr>
                  </w:pPr>
                  <w:r w:rsidRPr="004271D5">
                    <w:rPr>
                      <w:rFonts w:ascii="Times New Roman" w:hAnsi="Times New Roman" w:cs="Times New Roman"/>
                      <w:iCs/>
                      <w:sz w:val="24"/>
                      <w:szCs w:val="24"/>
                    </w:rPr>
                    <w:t>Өлшемі (байт)</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6F83A90" w14:textId="77777777" w:rsidR="004271D5" w:rsidRPr="004271D5" w:rsidRDefault="004271D5" w:rsidP="004271D5">
                  <w:pPr>
                    <w:spacing w:after="0" w:line="240" w:lineRule="auto"/>
                    <w:jc w:val="center"/>
                    <w:rPr>
                      <w:rFonts w:ascii="Times New Roman" w:hAnsi="Times New Roman" w:cs="Times New Roman"/>
                      <w:iCs/>
                      <w:sz w:val="24"/>
                      <w:szCs w:val="24"/>
                    </w:rPr>
                  </w:pPr>
                  <w:r w:rsidRPr="004271D5">
                    <w:rPr>
                      <w:rFonts w:ascii="Times New Roman" w:hAnsi="Times New Roman" w:cs="Times New Roman"/>
                      <w:iCs/>
                      <w:sz w:val="24"/>
                      <w:szCs w:val="24"/>
                    </w:rPr>
                    <w:t>Файлдағы жазбалар саны</w:t>
                  </w:r>
                </w:p>
              </w:tc>
            </w:tr>
            <w:tr w:rsidR="004271D5" w:rsidRPr="004271D5" w14:paraId="2814BD52" w14:textId="77777777" w:rsidTr="0048434C">
              <w:tc>
                <w:tcPr>
                  <w:tcW w:w="14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AAFB48" w14:textId="77777777" w:rsidR="004271D5" w:rsidRPr="004271D5" w:rsidRDefault="004271D5" w:rsidP="004271D5">
                  <w:pPr>
                    <w:spacing w:after="0" w:line="240" w:lineRule="auto"/>
                    <w:rPr>
                      <w:rFonts w:ascii="Times New Roman" w:hAnsi="Times New Roman" w:cs="Times New Roman"/>
                      <w:sz w:val="24"/>
                      <w:szCs w:val="24"/>
                    </w:rPr>
                  </w:pPr>
                  <w:r w:rsidRPr="004271D5">
                    <w:rPr>
                      <w:rFonts w:ascii="Times New Roman" w:hAnsi="Times New Roman" w:cs="Times New Roman"/>
                      <w:sz w:val="24"/>
                      <w:szCs w:val="24"/>
                    </w:rPr>
                    <w:t xml:space="preserve">Нысаналы талаптарға қатысушылардың </w:t>
                  </w:r>
                  <w:r w:rsidRPr="004271D5">
                    <w:rPr>
                      <w:rFonts w:ascii="Times New Roman" w:hAnsi="Times New Roman" w:cs="Times New Roman"/>
                      <w:bCs/>
                      <w:sz w:val="24"/>
                      <w:szCs w:val="24"/>
                      <w:lang w:val="kk-KZ"/>
                    </w:rPr>
                    <w:t>жеке сәйкестендіру нөмірлерінің</w:t>
                  </w:r>
                  <w:r w:rsidRPr="004271D5">
                    <w:rPr>
                      <w:rFonts w:ascii="Times New Roman" w:hAnsi="Times New Roman" w:cs="Times New Roman"/>
                      <w:sz w:val="24"/>
                      <w:szCs w:val="24"/>
                    </w:rPr>
                    <w:t xml:space="preserve"> тізімі</w:t>
                  </w: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276DF22" w14:textId="77777777" w:rsidR="004271D5" w:rsidRPr="004271D5" w:rsidRDefault="004271D5" w:rsidP="004271D5">
                  <w:pPr>
                    <w:spacing w:after="0" w:line="240" w:lineRule="auto"/>
                    <w:jc w:val="center"/>
                    <w:rPr>
                      <w:rFonts w:ascii="Times New Roman" w:hAnsi="Times New Roman" w:cs="Times New Roman"/>
                      <w:sz w:val="24"/>
                      <w:szCs w:val="24"/>
                    </w:rPr>
                  </w:pPr>
                </w:p>
              </w:tc>
              <w:tc>
                <w:tcPr>
                  <w:tcW w:w="709" w:type="dxa"/>
                  <w:tcBorders>
                    <w:top w:val="nil"/>
                    <w:left w:val="nil"/>
                    <w:bottom w:val="single" w:sz="8" w:space="0" w:color="auto"/>
                    <w:right w:val="single" w:sz="8" w:space="0" w:color="auto"/>
                  </w:tcBorders>
                  <w:tcMar>
                    <w:top w:w="0" w:type="dxa"/>
                    <w:left w:w="108" w:type="dxa"/>
                    <w:bottom w:w="0" w:type="dxa"/>
                    <w:right w:w="108" w:type="dxa"/>
                  </w:tcMar>
                </w:tcPr>
                <w:p w14:paraId="355AFD6F" w14:textId="77777777" w:rsidR="004271D5" w:rsidRPr="004271D5" w:rsidRDefault="004271D5" w:rsidP="004271D5">
                  <w:pPr>
                    <w:spacing w:after="0" w:line="240" w:lineRule="auto"/>
                    <w:jc w:val="center"/>
                    <w:rPr>
                      <w:rFonts w:ascii="Times New Roman" w:hAnsi="Times New Roman" w:cs="Times New Roman"/>
                      <w:sz w:val="24"/>
                      <w:szCs w:val="24"/>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EB95C3E" w14:textId="77777777" w:rsidR="004271D5" w:rsidRPr="004271D5" w:rsidRDefault="004271D5" w:rsidP="004271D5">
                  <w:pPr>
                    <w:spacing w:after="0" w:line="240" w:lineRule="auto"/>
                    <w:jc w:val="center"/>
                    <w:rPr>
                      <w:rFonts w:ascii="Times New Roman" w:hAnsi="Times New Roman" w:cs="Times New Roman"/>
                      <w:sz w:val="24"/>
                      <w:szCs w:val="24"/>
                    </w:rPr>
                  </w:pPr>
                </w:p>
              </w:tc>
            </w:tr>
          </w:tbl>
          <w:p w14:paraId="672B88B3" w14:textId="77777777" w:rsidR="004271D5" w:rsidRDefault="004271D5" w:rsidP="004271D5">
            <w:pPr>
              <w:ind w:firstLine="169"/>
              <w:jc w:val="both"/>
              <w:rPr>
                <w:rFonts w:ascii="Times New Roman" w:hAnsi="Times New Roman" w:cs="Times New Roman"/>
                <w:color w:val="000000"/>
                <w:sz w:val="24"/>
                <w:szCs w:val="24"/>
              </w:rPr>
            </w:pPr>
          </w:p>
          <w:p w14:paraId="320690F9" w14:textId="77777777" w:rsidR="004271D5" w:rsidRPr="004271D5" w:rsidRDefault="004271D5" w:rsidP="004271D5">
            <w:pPr>
              <w:ind w:firstLine="169"/>
              <w:rPr>
                <w:rFonts w:ascii="Times New Roman" w:hAnsi="Times New Roman" w:cs="Times New Roman"/>
                <w:sz w:val="24"/>
                <w:szCs w:val="24"/>
              </w:rPr>
            </w:pPr>
            <w:r w:rsidRPr="004271D5">
              <w:rPr>
                <w:rFonts w:ascii="Times New Roman" w:hAnsi="Times New Roman" w:cs="Times New Roman"/>
                <w:sz w:val="24"/>
                <w:szCs w:val="24"/>
              </w:rPr>
              <w:t xml:space="preserve">«Бірыңғай жинақтаушы зейнетақы қоры» </w:t>
            </w:r>
            <w:r w:rsidRPr="004271D5">
              <w:rPr>
                <w:rFonts w:ascii="Times New Roman" w:hAnsi="Times New Roman" w:cs="Times New Roman"/>
                <w:sz w:val="24"/>
                <w:szCs w:val="24"/>
                <w:lang w:val="kk-KZ"/>
              </w:rPr>
              <w:t>акционерлік қоғамы</w:t>
            </w:r>
          </w:p>
          <w:p w14:paraId="40F470EE" w14:textId="77777777" w:rsidR="004271D5" w:rsidRPr="004271D5" w:rsidRDefault="004271D5" w:rsidP="004271D5">
            <w:pPr>
              <w:ind w:firstLine="169"/>
              <w:rPr>
                <w:rFonts w:ascii="Times New Roman" w:hAnsi="Times New Roman" w:cs="Times New Roman"/>
                <w:sz w:val="24"/>
                <w:szCs w:val="24"/>
              </w:rPr>
            </w:pPr>
            <w:r w:rsidRPr="004271D5">
              <w:rPr>
                <w:rFonts w:ascii="Times New Roman" w:hAnsi="Times New Roman" w:cs="Times New Roman"/>
                <w:sz w:val="24"/>
                <w:szCs w:val="24"/>
              </w:rPr>
              <w:lastRenderedPageBreak/>
              <w:t>________________/______________/_______________</w:t>
            </w:r>
          </w:p>
          <w:p w14:paraId="7C9D3772" w14:textId="77777777" w:rsidR="004271D5" w:rsidRPr="004271D5" w:rsidRDefault="004271D5" w:rsidP="004271D5">
            <w:pPr>
              <w:ind w:firstLine="169"/>
              <w:rPr>
                <w:rFonts w:ascii="Times New Roman" w:hAnsi="Times New Roman" w:cs="Times New Roman"/>
                <w:sz w:val="24"/>
                <w:szCs w:val="24"/>
                <w:lang w:val="kk-KZ"/>
              </w:rPr>
            </w:pPr>
            <w:r w:rsidRPr="004271D5">
              <w:rPr>
                <w:rFonts w:ascii="Times New Roman" w:hAnsi="Times New Roman" w:cs="Times New Roman"/>
                <w:sz w:val="24"/>
                <w:szCs w:val="24"/>
                <w:lang w:val="kk-KZ"/>
              </w:rPr>
              <w:t>Мөр орны</w:t>
            </w:r>
            <w:r w:rsidRPr="004271D5">
              <w:rPr>
                <w:rFonts w:ascii="Times New Roman" w:hAnsi="Times New Roman" w:cs="Times New Roman"/>
                <w:sz w:val="24"/>
                <w:szCs w:val="24"/>
              </w:rPr>
              <w:t xml:space="preserve"> </w:t>
            </w:r>
            <w:r w:rsidRPr="004271D5">
              <w:rPr>
                <w:rFonts w:ascii="Times New Roman" w:hAnsi="Times New Roman" w:cs="Times New Roman"/>
                <w:sz w:val="24"/>
                <w:szCs w:val="24"/>
                <w:lang w:val="kk-KZ"/>
              </w:rPr>
              <w:t xml:space="preserve">                    </w:t>
            </w:r>
            <w:r w:rsidRPr="004271D5">
              <w:rPr>
                <w:rFonts w:ascii="Times New Roman" w:hAnsi="Times New Roman" w:cs="Times New Roman"/>
                <w:sz w:val="24"/>
                <w:szCs w:val="24"/>
              </w:rPr>
              <w:t>лауазым</w:t>
            </w:r>
            <w:r w:rsidRPr="004271D5">
              <w:rPr>
                <w:rFonts w:ascii="Times New Roman" w:hAnsi="Times New Roman" w:cs="Times New Roman"/>
                <w:sz w:val="24"/>
                <w:szCs w:val="24"/>
                <w:lang w:val="kk-KZ"/>
              </w:rPr>
              <w:t>ы</w:t>
            </w:r>
            <w:r w:rsidRPr="004271D5">
              <w:rPr>
                <w:rFonts w:ascii="Times New Roman" w:hAnsi="Times New Roman" w:cs="Times New Roman"/>
                <w:sz w:val="24"/>
                <w:szCs w:val="24"/>
              </w:rPr>
              <w:t xml:space="preserve">   </w:t>
            </w:r>
            <w:r w:rsidRPr="004271D5">
              <w:rPr>
                <w:rFonts w:ascii="Times New Roman" w:hAnsi="Times New Roman" w:cs="Times New Roman"/>
                <w:sz w:val="24"/>
                <w:szCs w:val="24"/>
                <w:lang w:val="kk-KZ"/>
              </w:rPr>
              <w:t xml:space="preserve">             </w:t>
            </w:r>
            <w:r w:rsidRPr="004271D5">
              <w:rPr>
                <w:rFonts w:ascii="Times New Roman" w:hAnsi="Times New Roman" w:cs="Times New Roman"/>
                <w:sz w:val="24"/>
                <w:szCs w:val="24"/>
              </w:rPr>
              <w:t xml:space="preserve">қолы          </w:t>
            </w:r>
            <w:r w:rsidRPr="004271D5">
              <w:rPr>
                <w:rFonts w:ascii="Times New Roman" w:hAnsi="Times New Roman" w:cs="Times New Roman"/>
                <w:sz w:val="24"/>
                <w:szCs w:val="24"/>
                <w:lang w:val="kk-KZ"/>
              </w:rPr>
              <w:t xml:space="preserve">       </w:t>
            </w:r>
            <w:r w:rsidRPr="004271D5">
              <w:rPr>
                <w:rFonts w:ascii="Times New Roman" w:hAnsi="Times New Roman" w:cs="Times New Roman"/>
                <w:sz w:val="24"/>
                <w:szCs w:val="24"/>
              </w:rPr>
              <w:t>толық жаз</w:t>
            </w:r>
            <w:r w:rsidRPr="004271D5">
              <w:rPr>
                <w:rFonts w:ascii="Times New Roman" w:hAnsi="Times New Roman" w:cs="Times New Roman"/>
                <w:sz w:val="24"/>
                <w:szCs w:val="24"/>
                <w:lang w:val="kk-KZ"/>
              </w:rPr>
              <w:t>ыл</w:t>
            </w:r>
            <w:r w:rsidRPr="004271D5">
              <w:rPr>
                <w:rFonts w:ascii="Times New Roman" w:hAnsi="Times New Roman" w:cs="Times New Roman"/>
                <w:sz w:val="24"/>
                <w:szCs w:val="24"/>
              </w:rPr>
              <w:t>у</w:t>
            </w:r>
            <w:r w:rsidRPr="004271D5">
              <w:rPr>
                <w:rFonts w:ascii="Times New Roman" w:hAnsi="Times New Roman" w:cs="Times New Roman"/>
                <w:sz w:val="24"/>
                <w:szCs w:val="24"/>
                <w:lang w:val="kk-KZ"/>
              </w:rPr>
              <w:t>ы</w:t>
            </w:r>
          </w:p>
          <w:p w14:paraId="3664FA37" w14:textId="77777777" w:rsidR="004271D5" w:rsidRPr="004271D5" w:rsidRDefault="004271D5" w:rsidP="004271D5">
            <w:pPr>
              <w:ind w:firstLine="169"/>
              <w:rPr>
                <w:rFonts w:ascii="Times New Roman" w:hAnsi="Times New Roman" w:cs="Times New Roman"/>
                <w:sz w:val="24"/>
                <w:szCs w:val="24"/>
              </w:rPr>
            </w:pPr>
          </w:p>
          <w:p w14:paraId="5ADFD5BD" w14:textId="77777777" w:rsidR="004271D5" w:rsidRPr="004271D5" w:rsidRDefault="004271D5" w:rsidP="004271D5">
            <w:pPr>
              <w:ind w:firstLine="169"/>
              <w:rPr>
                <w:rFonts w:ascii="Times New Roman" w:hAnsi="Times New Roman" w:cs="Times New Roman"/>
                <w:sz w:val="24"/>
                <w:szCs w:val="24"/>
              </w:rPr>
            </w:pPr>
            <w:r w:rsidRPr="004271D5">
              <w:rPr>
                <w:rFonts w:ascii="Times New Roman" w:hAnsi="Times New Roman" w:cs="Times New Roman"/>
                <w:sz w:val="24"/>
                <w:szCs w:val="24"/>
              </w:rPr>
              <w:t xml:space="preserve">Қол қойылған күн _____________ </w:t>
            </w:r>
          </w:p>
          <w:p w14:paraId="5817919E" w14:textId="77777777" w:rsidR="004271D5" w:rsidRPr="004271D5" w:rsidRDefault="004271D5" w:rsidP="004271D5">
            <w:pPr>
              <w:ind w:firstLine="169"/>
              <w:rPr>
                <w:rFonts w:ascii="Times New Roman" w:hAnsi="Times New Roman" w:cs="Times New Roman"/>
                <w:sz w:val="24"/>
                <w:szCs w:val="24"/>
              </w:rPr>
            </w:pPr>
          </w:p>
          <w:p w14:paraId="1B3A5210" w14:textId="77777777" w:rsidR="004271D5" w:rsidRPr="004271D5" w:rsidRDefault="004271D5" w:rsidP="004271D5">
            <w:pPr>
              <w:ind w:firstLine="169"/>
              <w:rPr>
                <w:rFonts w:ascii="Times New Roman" w:hAnsi="Times New Roman" w:cs="Times New Roman"/>
                <w:sz w:val="24"/>
                <w:szCs w:val="24"/>
              </w:rPr>
            </w:pPr>
            <w:r w:rsidRPr="004271D5">
              <w:rPr>
                <w:rFonts w:ascii="Times New Roman" w:hAnsi="Times New Roman" w:cs="Times New Roman"/>
                <w:sz w:val="24"/>
                <w:szCs w:val="24"/>
              </w:rPr>
              <w:t>«</w:t>
            </w:r>
            <w:r w:rsidRPr="004271D5">
              <w:rPr>
                <w:rFonts w:ascii="Times New Roman" w:hAnsi="Times New Roman" w:cs="Times New Roman"/>
                <w:sz w:val="24"/>
                <w:szCs w:val="24"/>
                <w:lang w:val="kk-KZ"/>
              </w:rPr>
              <w:t>Ұлттық ақпараттық технологиялар</w:t>
            </w:r>
            <w:r w:rsidRPr="004271D5">
              <w:rPr>
                <w:rFonts w:ascii="Times New Roman" w:hAnsi="Times New Roman" w:cs="Times New Roman"/>
                <w:sz w:val="24"/>
                <w:szCs w:val="24"/>
              </w:rPr>
              <w:t xml:space="preserve">» </w:t>
            </w:r>
            <w:r w:rsidRPr="004271D5">
              <w:rPr>
                <w:rFonts w:ascii="Times New Roman" w:hAnsi="Times New Roman" w:cs="Times New Roman"/>
                <w:sz w:val="24"/>
                <w:szCs w:val="24"/>
                <w:lang w:val="kk-KZ"/>
              </w:rPr>
              <w:t>акционерлік қоғамы</w:t>
            </w:r>
          </w:p>
          <w:p w14:paraId="276AE65D" w14:textId="77777777" w:rsidR="004271D5" w:rsidRPr="004271D5" w:rsidRDefault="004271D5" w:rsidP="004271D5">
            <w:pPr>
              <w:ind w:firstLine="169"/>
              <w:rPr>
                <w:rFonts w:ascii="Times New Roman" w:hAnsi="Times New Roman" w:cs="Times New Roman"/>
                <w:sz w:val="24"/>
                <w:szCs w:val="24"/>
              </w:rPr>
            </w:pPr>
            <w:r w:rsidRPr="004271D5">
              <w:rPr>
                <w:rFonts w:ascii="Times New Roman" w:hAnsi="Times New Roman" w:cs="Times New Roman"/>
                <w:sz w:val="24"/>
                <w:szCs w:val="24"/>
              </w:rPr>
              <w:t>________________/______________/_______________</w:t>
            </w:r>
          </w:p>
          <w:p w14:paraId="4B143A40" w14:textId="77777777" w:rsidR="004271D5" w:rsidRPr="004271D5" w:rsidRDefault="004271D5" w:rsidP="004271D5">
            <w:pPr>
              <w:ind w:firstLine="169"/>
              <w:rPr>
                <w:rFonts w:ascii="Times New Roman" w:hAnsi="Times New Roman" w:cs="Times New Roman"/>
                <w:sz w:val="24"/>
                <w:szCs w:val="24"/>
              </w:rPr>
            </w:pPr>
            <w:r w:rsidRPr="004271D5">
              <w:rPr>
                <w:rFonts w:ascii="Times New Roman" w:hAnsi="Times New Roman" w:cs="Times New Roman"/>
                <w:sz w:val="24"/>
                <w:szCs w:val="24"/>
                <w:lang w:val="kk-KZ"/>
              </w:rPr>
              <w:t>Мөр орны</w:t>
            </w:r>
            <w:r w:rsidRPr="004271D5">
              <w:rPr>
                <w:rFonts w:ascii="Times New Roman" w:hAnsi="Times New Roman" w:cs="Times New Roman"/>
                <w:sz w:val="24"/>
                <w:szCs w:val="24"/>
              </w:rPr>
              <w:t xml:space="preserve"> </w:t>
            </w:r>
            <w:r w:rsidRPr="004271D5">
              <w:rPr>
                <w:rFonts w:ascii="Times New Roman" w:hAnsi="Times New Roman" w:cs="Times New Roman"/>
                <w:sz w:val="24"/>
                <w:szCs w:val="24"/>
                <w:lang w:val="kk-KZ"/>
              </w:rPr>
              <w:t xml:space="preserve">                     </w:t>
            </w:r>
            <w:r w:rsidRPr="004271D5">
              <w:rPr>
                <w:rFonts w:ascii="Times New Roman" w:hAnsi="Times New Roman" w:cs="Times New Roman"/>
                <w:sz w:val="24"/>
                <w:szCs w:val="24"/>
              </w:rPr>
              <w:t>лауазым</w:t>
            </w:r>
            <w:r w:rsidRPr="004271D5">
              <w:rPr>
                <w:rFonts w:ascii="Times New Roman" w:hAnsi="Times New Roman" w:cs="Times New Roman"/>
                <w:sz w:val="24"/>
                <w:szCs w:val="24"/>
                <w:lang w:val="kk-KZ"/>
              </w:rPr>
              <w:t>ы</w:t>
            </w:r>
            <w:r w:rsidRPr="004271D5">
              <w:rPr>
                <w:rFonts w:ascii="Times New Roman" w:hAnsi="Times New Roman" w:cs="Times New Roman"/>
                <w:sz w:val="24"/>
                <w:szCs w:val="24"/>
              </w:rPr>
              <w:t xml:space="preserve">   </w:t>
            </w:r>
            <w:r w:rsidRPr="004271D5">
              <w:rPr>
                <w:rFonts w:ascii="Times New Roman" w:hAnsi="Times New Roman" w:cs="Times New Roman"/>
                <w:sz w:val="24"/>
                <w:szCs w:val="24"/>
                <w:lang w:val="kk-KZ"/>
              </w:rPr>
              <w:t xml:space="preserve">           </w:t>
            </w:r>
            <w:r w:rsidRPr="004271D5">
              <w:rPr>
                <w:rFonts w:ascii="Times New Roman" w:hAnsi="Times New Roman" w:cs="Times New Roman"/>
                <w:sz w:val="24"/>
                <w:szCs w:val="24"/>
              </w:rPr>
              <w:t xml:space="preserve">қолы          </w:t>
            </w:r>
            <w:r w:rsidRPr="004271D5">
              <w:rPr>
                <w:rFonts w:ascii="Times New Roman" w:hAnsi="Times New Roman" w:cs="Times New Roman"/>
                <w:sz w:val="24"/>
                <w:szCs w:val="24"/>
                <w:lang w:val="kk-KZ"/>
              </w:rPr>
              <w:t xml:space="preserve">     </w:t>
            </w:r>
            <w:r w:rsidRPr="004271D5">
              <w:rPr>
                <w:rFonts w:ascii="Times New Roman" w:hAnsi="Times New Roman" w:cs="Times New Roman"/>
                <w:sz w:val="24"/>
                <w:szCs w:val="24"/>
              </w:rPr>
              <w:t>толық жаз</w:t>
            </w:r>
            <w:r w:rsidRPr="004271D5">
              <w:rPr>
                <w:rFonts w:ascii="Times New Roman" w:hAnsi="Times New Roman" w:cs="Times New Roman"/>
                <w:sz w:val="24"/>
                <w:szCs w:val="24"/>
                <w:lang w:val="kk-KZ"/>
              </w:rPr>
              <w:t>ыл</w:t>
            </w:r>
            <w:r w:rsidRPr="004271D5">
              <w:rPr>
                <w:rFonts w:ascii="Times New Roman" w:hAnsi="Times New Roman" w:cs="Times New Roman"/>
                <w:sz w:val="24"/>
                <w:szCs w:val="24"/>
              </w:rPr>
              <w:t>у</w:t>
            </w:r>
            <w:r w:rsidRPr="004271D5">
              <w:rPr>
                <w:rFonts w:ascii="Times New Roman" w:hAnsi="Times New Roman" w:cs="Times New Roman"/>
                <w:sz w:val="24"/>
                <w:szCs w:val="24"/>
                <w:lang w:val="kk-KZ"/>
              </w:rPr>
              <w:t>ы</w:t>
            </w:r>
          </w:p>
          <w:p w14:paraId="620B997E" w14:textId="77777777" w:rsidR="004271D5" w:rsidRPr="004271D5" w:rsidRDefault="004271D5" w:rsidP="004271D5">
            <w:pPr>
              <w:ind w:firstLine="169"/>
              <w:rPr>
                <w:rFonts w:ascii="Times New Roman" w:hAnsi="Times New Roman" w:cs="Times New Roman"/>
                <w:sz w:val="24"/>
                <w:szCs w:val="24"/>
              </w:rPr>
            </w:pPr>
          </w:p>
          <w:p w14:paraId="720C545B" w14:textId="77777777" w:rsidR="004271D5" w:rsidRPr="004271D5" w:rsidRDefault="004271D5" w:rsidP="004271D5">
            <w:pPr>
              <w:ind w:firstLine="169"/>
              <w:rPr>
                <w:rFonts w:ascii="Times New Roman" w:hAnsi="Times New Roman" w:cs="Times New Roman"/>
                <w:sz w:val="24"/>
                <w:szCs w:val="24"/>
              </w:rPr>
            </w:pPr>
            <w:r w:rsidRPr="004271D5">
              <w:rPr>
                <w:rFonts w:ascii="Times New Roman" w:hAnsi="Times New Roman" w:cs="Times New Roman"/>
                <w:sz w:val="24"/>
                <w:szCs w:val="24"/>
              </w:rPr>
              <w:t>Қол қойылған күн _____________</w:t>
            </w:r>
          </w:p>
          <w:p w14:paraId="17F5628A" w14:textId="447DC8D6" w:rsidR="004271D5" w:rsidRPr="004271D5" w:rsidRDefault="004271D5" w:rsidP="004271D5">
            <w:pPr>
              <w:ind w:firstLine="169"/>
              <w:jc w:val="both"/>
              <w:rPr>
                <w:rFonts w:ascii="Times New Roman" w:hAnsi="Times New Roman" w:cs="Times New Roman"/>
                <w:color w:val="000000"/>
                <w:sz w:val="24"/>
                <w:szCs w:val="24"/>
              </w:rPr>
            </w:pPr>
          </w:p>
        </w:tc>
        <w:tc>
          <w:tcPr>
            <w:tcW w:w="3544" w:type="dxa"/>
            <w:tcBorders>
              <w:top w:val="single" w:sz="4" w:space="0" w:color="000000"/>
              <w:left w:val="single" w:sz="4" w:space="0" w:color="000000"/>
              <w:bottom w:val="single" w:sz="4" w:space="0" w:color="000000"/>
              <w:right w:val="single" w:sz="4" w:space="0" w:color="000000"/>
            </w:tcBorders>
          </w:tcPr>
          <w:p w14:paraId="68522D20" w14:textId="7D43EE92" w:rsidR="00363C0F" w:rsidRPr="009337D2" w:rsidRDefault="00BA65F9" w:rsidP="00C54224">
            <w:pPr>
              <w:ind w:firstLine="284"/>
              <w:jc w:val="both"/>
              <w:rPr>
                <w:rStyle w:val="anegp0gi0b9av8jahpyh"/>
                <w:rFonts w:ascii="Times New Roman" w:hAnsi="Times New Roman" w:cs="Times New Roman"/>
                <w:sz w:val="24"/>
                <w:szCs w:val="24"/>
                <w:lang w:val="kk-KZ"/>
              </w:rPr>
            </w:pPr>
            <w:r w:rsidRPr="009337D2">
              <w:rPr>
                <w:rStyle w:val="anegp0gi0b9av8jahpyh"/>
                <w:rFonts w:ascii="Times New Roman" w:hAnsi="Times New Roman" w:cs="Times New Roman"/>
                <w:sz w:val="24"/>
                <w:szCs w:val="24"/>
                <w:lang w:val="kk-KZ"/>
              </w:rPr>
              <w:lastRenderedPageBreak/>
              <w:t>«</w:t>
            </w:r>
            <w:r w:rsidR="00B13A20" w:rsidRPr="009337D2">
              <w:rPr>
                <w:rStyle w:val="anegp0gi0b9av8jahpyh"/>
                <w:rFonts w:ascii="Times New Roman" w:hAnsi="Times New Roman" w:cs="Times New Roman"/>
                <w:sz w:val="24"/>
                <w:szCs w:val="24"/>
                <w:lang w:val="kk-KZ"/>
              </w:rPr>
              <w:t>Нысаналы</w:t>
            </w:r>
            <w:r w:rsidR="00B13A20" w:rsidRPr="009337D2">
              <w:rPr>
                <w:rFonts w:ascii="Times New Roman" w:hAnsi="Times New Roman" w:cs="Times New Roman"/>
                <w:sz w:val="24"/>
                <w:szCs w:val="24"/>
                <w:lang w:val="kk-KZ"/>
              </w:rPr>
              <w:t xml:space="preserve"> </w:t>
            </w:r>
            <w:r w:rsidR="00B13A20" w:rsidRPr="009337D2">
              <w:rPr>
                <w:rStyle w:val="anegp0gi0b9av8jahpyh"/>
                <w:rFonts w:ascii="Times New Roman" w:hAnsi="Times New Roman" w:cs="Times New Roman"/>
                <w:sz w:val="24"/>
                <w:szCs w:val="24"/>
                <w:lang w:val="kk-KZ"/>
              </w:rPr>
              <w:t>талаптарға</w:t>
            </w:r>
            <w:r w:rsidR="00B13A20" w:rsidRPr="009337D2">
              <w:rPr>
                <w:rFonts w:ascii="Times New Roman" w:hAnsi="Times New Roman" w:cs="Times New Roman"/>
                <w:sz w:val="24"/>
                <w:szCs w:val="24"/>
                <w:lang w:val="kk-KZ"/>
              </w:rPr>
              <w:t xml:space="preserve"> </w:t>
            </w:r>
            <w:r w:rsidR="00B13A20" w:rsidRPr="009337D2">
              <w:rPr>
                <w:rStyle w:val="anegp0gi0b9av8jahpyh"/>
                <w:rFonts w:ascii="Times New Roman" w:hAnsi="Times New Roman" w:cs="Times New Roman"/>
                <w:sz w:val="24"/>
                <w:szCs w:val="24"/>
                <w:lang w:val="kk-KZ"/>
              </w:rPr>
              <w:t>қатысушылардың</w:t>
            </w:r>
            <w:r w:rsidR="00B13A20" w:rsidRPr="009337D2">
              <w:rPr>
                <w:rFonts w:ascii="Times New Roman" w:hAnsi="Times New Roman" w:cs="Times New Roman"/>
                <w:sz w:val="24"/>
                <w:szCs w:val="24"/>
                <w:lang w:val="kk-KZ"/>
              </w:rPr>
              <w:t xml:space="preserve"> </w:t>
            </w:r>
            <w:r w:rsidR="00B13A20" w:rsidRPr="009337D2">
              <w:rPr>
                <w:rStyle w:val="anegp0gi0b9av8jahpyh"/>
                <w:rFonts w:ascii="Times New Roman" w:hAnsi="Times New Roman" w:cs="Times New Roman"/>
                <w:sz w:val="24"/>
                <w:szCs w:val="24"/>
                <w:lang w:val="kk-KZ"/>
              </w:rPr>
              <w:t>саны</w:t>
            </w:r>
            <w:r w:rsidR="00B13A20" w:rsidRPr="009337D2">
              <w:rPr>
                <w:rFonts w:ascii="Times New Roman" w:hAnsi="Times New Roman" w:cs="Times New Roman"/>
                <w:sz w:val="24"/>
                <w:szCs w:val="24"/>
                <w:lang w:val="kk-KZ"/>
              </w:rPr>
              <w:t xml:space="preserve"> </w:t>
            </w:r>
            <w:r w:rsidR="00B13A20" w:rsidRPr="009337D2">
              <w:rPr>
                <w:rStyle w:val="anegp0gi0b9av8jahpyh"/>
                <w:rFonts w:ascii="Times New Roman" w:hAnsi="Times New Roman" w:cs="Times New Roman"/>
                <w:sz w:val="24"/>
                <w:szCs w:val="24"/>
                <w:lang w:val="kk-KZ"/>
              </w:rPr>
              <w:t>туралы</w:t>
            </w:r>
            <w:r w:rsidR="00B13A20" w:rsidRPr="009337D2">
              <w:rPr>
                <w:rFonts w:ascii="Times New Roman" w:hAnsi="Times New Roman" w:cs="Times New Roman"/>
                <w:sz w:val="24"/>
                <w:szCs w:val="24"/>
                <w:lang w:val="kk-KZ"/>
              </w:rPr>
              <w:t xml:space="preserve"> </w:t>
            </w:r>
            <w:r w:rsidR="00B13A20" w:rsidRPr="009337D2">
              <w:rPr>
                <w:rStyle w:val="anegp0gi0b9av8jahpyh"/>
                <w:rFonts w:ascii="Times New Roman" w:hAnsi="Times New Roman" w:cs="Times New Roman"/>
                <w:sz w:val="24"/>
                <w:szCs w:val="24"/>
                <w:lang w:val="kk-KZ"/>
              </w:rPr>
              <w:t>мәліметтерді</w:t>
            </w:r>
            <w:r w:rsidRPr="009337D2">
              <w:rPr>
                <w:rStyle w:val="anegp0gi0b9av8jahpyh"/>
                <w:rFonts w:ascii="Times New Roman" w:hAnsi="Times New Roman" w:cs="Times New Roman"/>
                <w:sz w:val="24"/>
                <w:szCs w:val="24"/>
                <w:lang w:val="kk-KZ"/>
              </w:rPr>
              <w:t>»</w:t>
            </w:r>
            <w:r w:rsidR="00B13A20" w:rsidRPr="009337D2">
              <w:rPr>
                <w:rFonts w:ascii="Times New Roman" w:hAnsi="Times New Roman" w:cs="Times New Roman"/>
                <w:sz w:val="24"/>
                <w:szCs w:val="24"/>
                <w:lang w:val="kk-KZ"/>
              </w:rPr>
              <w:t xml:space="preserve"> </w:t>
            </w:r>
            <w:r w:rsidR="00B13A20" w:rsidRPr="009337D2">
              <w:rPr>
                <w:rStyle w:val="anegp0gi0b9av8jahpyh"/>
                <w:rFonts w:ascii="Times New Roman" w:hAnsi="Times New Roman" w:cs="Times New Roman"/>
                <w:sz w:val="24"/>
                <w:szCs w:val="24"/>
                <w:lang w:val="kk-KZ"/>
              </w:rPr>
              <w:t>қайтыс</w:t>
            </w:r>
            <w:r w:rsidR="00B13A20" w:rsidRPr="009337D2">
              <w:rPr>
                <w:rFonts w:ascii="Times New Roman" w:hAnsi="Times New Roman" w:cs="Times New Roman"/>
                <w:sz w:val="24"/>
                <w:szCs w:val="24"/>
                <w:lang w:val="kk-KZ"/>
              </w:rPr>
              <w:t xml:space="preserve"> болғандар </w:t>
            </w:r>
            <w:r w:rsidR="00B13A20" w:rsidRPr="009337D2">
              <w:rPr>
                <w:rStyle w:val="anegp0gi0b9av8jahpyh"/>
                <w:rFonts w:ascii="Times New Roman" w:hAnsi="Times New Roman" w:cs="Times New Roman"/>
                <w:sz w:val="24"/>
                <w:szCs w:val="24"/>
                <w:lang w:val="kk-KZ"/>
              </w:rPr>
              <w:t>туралы</w:t>
            </w:r>
            <w:r w:rsidR="00B13A20" w:rsidRPr="009337D2">
              <w:rPr>
                <w:rFonts w:ascii="Times New Roman" w:hAnsi="Times New Roman" w:cs="Times New Roman"/>
                <w:sz w:val="24"/>
                <w:szCs w:val="24"/>
                <w:lang w:val="kk-KZ"/>
              </w:rPr>
              <w:t xml:space="preserve"> </w:t>
            </w:r>
            <w:r w:rsidR="00B13A20" w:rsidRPr="009337D2">
              <w:rPr>
                <w:rStyle w:val="anegp0gi0b9av8jahpyh"/>
                <w:rFonts w:ascii="Times New Roman" w:hAnsi="Times New Roman" w:cs="Times New Roman"/>
                <w:sz w:val="24"/>
                <w:szCs w:val="24"/>
                <w:lang w:val="kk-KZ"/>
              </w:rPr>
              <w:t>не</w:t>
            </w:r>
            <w:r w:rsidR="00B13A20" w:rsidRPr="009337D2">
              <w:rPr>
                <w:rFonts w:ascii="Times New Roman" w:hAnsi="Times New Roman" w:cs="Times New Roman"/>
                <w:sz w:val="24"/>
                <w:szCs w:val="24"/>
                <w:lang w:val="kk-KZ"/>
              </w:rPr>
              <w:t xml:space="preserve"> </w:t>
            </w:r>
            <w:r w:rsidR="00B13A20" w:rsidRPr="009337D2">
              <w:rPr>
                <w:rStyle w:val="anegp0gi0b9av8jahpyh"/>
                <w:rFonts w:ascii="Times New Roman" w:hAnsi="Times New Roman" w:cs="Times New Roman"/>
                <w:sz w:val="24"/>
                <w:szCs w:val="24"/>
                <w:lang w:val="kk-KZ"/>
              </w:rPr>
              <w:t>есепті</w:t>
            </w:r>
            <w:r w:rsidR="00B13A20" w:rsidRPr="009337D2">
              <w:rPr>
                <w:rFonts w:ascii="Times New Roman" w:hAnsi="Times New Roman" w:cs="Times New Roman"/>
                <w:sz w:val="24"/>
                <w:szCs w:val="24"/>
                <w:lang w:val="kk-KZ"/>
              </w:rPr>
              <w:t xml:space="preserve"> </w:t>
            </w:r>
            <w:r w:rsidR="00B13A20" w:rsidRPr="009337D2">
              <w:rPr>
                <w:rStyle w:val="anegp0gi0b9av8jahpyh"/>
                <w:rFonts w:ascii="Times New Roman" w:hAnsi="Times New Roman" w:cs="Times New Roman"/>
                <w:sz w:val="24"/>
                <w:szCs w:val="24"/>
                <w:lang w:val="kk-KZ"/>
              </w:rPr>
              <w:t>жыл</w:t>
            </w:r>
            <w:r w:rsidR="00B13A20" w:rsidRPr="009337D2">
              <w:rPr>
                <w:rFonts w:ascii="Times New Roman" w:hAnsi="Times New Roman" w:cs="Times New Roman"/>
                <w:sz w:val="24"/>
                <w:szCs w:val="24"/>
                <w:lang w:val="kk-KZ"/>
              </w:rPr>
              <w:t xml:space="preserve"> </w:t>
            </w:r>
            <w:r w:rsidR="00B13A20" w:rsidRPr="009337D2">
              <w:rPr>
                <w:rStyle w:val="anegp0gi0b9av8jahpyh"/>
                <w:rFonts w:ascii="Times New Roman" w:hAnsi="Times New Roman" w:cs="Times New Roman"/>
                <w:sz w:val="24"/>
                <w:szCs w:val="24"/>
                <w:lang w:val="kk-KZ"/>
              </w:rPr>
              <w:t>ішінде</w:t>
            </w:r>
            <w:r w:rsidR="00B13A20" w:rsidRPr="009337D2">
              <w:rPr>
                <w:rFonts w:ascii="Times New Roman" w:hAnsi="Times New Roman" w:cs="Times New Roman"/>
                <w:sz w:val="24"/>
                <w:szCs w:val="24"/>
                <w:lang w:val="kk-KZ"/>
              </w:rPr>
              <w:t xml:space="preserve"> </w:t>
            </w:r>
            <w:r w:rsidR="00B13A20" w:rsidRPr="009337D2">
              <w:rPr>
                <w:rStyle w:val="anegp0gi0b9av8jahpyh"/>
                <w:rFonts w:ascii="Times New Roman" w:hAnsi="Times New Roman" w:cs="Times New Roman"/>
                <w:sz w:val="24"/>
                <w:szCs w:val="24"/>
                <w:lang w:val="kk-KZ"/>
              </w:rPr>
              <w:t>заңды</w:t>
            </w:r>
            <w:r w:rsidR="00B13A20" w:rsidRPr="009337D2">
              <w:rPr>
                <w:rFonts w:ascii="Times New Roman" w:hAnsi="Times New Roman" w:cs="Times New Roman"/>
                <w:sz w:val="24"/>
                <w:szCs w:val="24"/>
                <w:lang w:val="kk-KZ"/>
              </w:rPr>
              <w:t xml:space="preserve"> </w:t>
            </w:r>
            <w:r w:rsidR="00B13A20" w:rsidRPr="009337D2">
              <w:rPr>
                <w:rStyle w:val="anegp0gi0b9av8jahpyh"/>
                <w:rFonts w:ascii="Times New Roman" w:hAnsi="Times New Roman" w:cs="Times New Roman"/>
                <w:sz w:val="24"/>
                <w:szCs w:val="24"/>
                <w:lang w:val="kk-KZ"/>
              </w:rPr>
              <w:t>күшіне</w:t>
            </w:r>
            <w:r w:rsidR="00B13A20" w:rsidRPr="009337D2">
              <w:rPr>
                <w:rFonts w:ascii="Times New Roman" w:hAnsi="Times New Roman" w:cs="Times New Roman"/>
                <w:sz w:val="24"/>
                <w:szCs w:val="24"/>
                <w:lang w:val="kk-KZ"/>
              </w:rPr>
              <w:t xml:space="preserve"> </w:t>
            </w:r>
            <w:r w:rsidR="00B13A20" w:rsidRPr="009337D2">
              <w:rPr>
                <w:rStyle w:val="anegp0gi0b9av8jahpyh"/>
                <w:rFonts w:ascii="Times New Roman" w:hAnsi="Times New Roman" w:cs="Times New Roman"/>
                <w:sz w:val="24"/>
                <w:szCs w:val="24"/>
                <w:lang w:val="kk-KZ"/>
              </w:rPr>
              <w:t>енген</w:t>
            </w:r>
            <w:r w:rsidR="00B13A20" w:rsidRPr="009337D2">
              <w:rPr>
                <w:rFonts w:ascii="Times New Roman" w:hAnsi="Times New Roman" w:cs="Times New Roman"/>
                <w:sz w:val="24"/>
                <w:szCs w:val="24"/>
                <w:lang w:val="kk-KZ"/>
              </w:rPr>
              <w:t xml:space="preserve"> </w:t>
            </w:r>
            <w:r w:rsidR="00B13A20" w:rsidRPr="009337D2">
              <w:rPr>
                <w:rStyle w:val="anegp0gi0b9av8jahpyh"/>
                <w:rFonts w:ascii="Times New Roman" w:hAnsi="Times New Roman" w:cs="Times New Roman"/>
                <w:sz w:val="24"/>
                <w:szCs w:val="24"/>
                <w:lang w:val="kk-KZ"/>
              </w:rPr>
              <w:t>сот</w:t>
            </w:r>
            <w:r w:rsidR="00B13A20" w:rsidRPr="009337D2">
              <w:rPr>
                <w:rFonts w:ascii="Times New Roman" w:hAnsi="Times New Roman" w:cs="Times New Roman"/>
                <w:sz w:val="24"/>
                <w:szCs w:val="24"/>
                <w:lang w:val="kk-KZ"/>
              </w:rPr>
              <w:t xml:space="preserve"> </w:t>
            </w:r>
            <w:r w:rsidR="00B13A20" w:rsidRPr="009337D2">
              <w:rPr>
                <w:rStyle w:val="anegp0gi0b9av8jahpyh"/>
                <w:rFonts w:ascii="Times New Roman" w:hAnsi="Times New Roman" w:cs="Times New Roman"/>
                <w:sz w:val="24"/>
                <w:szCs w:val="24"/>
                <w:lang w:val="kk-KZ"/>
              </w:rPr>
              <w:t>шешімімен</w:t>
            </w:r>
            <w:r w:rsidR="00B13A20" w:rsidRPr="009337D2">
              <w:rPr>
                <w:rFonts w:ascii="Times New Roman" w:hAnsi="Times New Roman" w:cs="Times New Roman"/>
                <w:sz w:val="24"/>
                <w:szCs w:val="24"/>
                <w:lang w:val="kk-KZ"/>
              </w:rPr>
              <w:t xml:space="preserve"> </w:t>
            </w:r>
            <w:r w:rsidR="00B13A20" w:rsidRPr="009337D2">
              <w:rPr>
                <w:rStyle w:val="anegp0gi0b9av8jahpyh"/>
                <w:rFonts w:ascii="Times New Roman" w:hAnsi="Times New Roman" w:cs="Times New Roman"/>
                <w:sz w:val="24"/>
                <w:szCs w:val="24"/>
                <w:lang w:val="kk-KZ"/>
              </w:rPr>
              <w:t>қайтыс</w:t>
            </w:r>
            <w:r w:rsidR="00B13A20" w:rsidRPr="009337D2">
              <w:rPr>
                <w:rFonts w:ascii="Times New Roman" w:hAnsi="Times New Roman" w:cs="Times New Roman"/>
                <w:sz w:val="24"/>
                <w:szCs w:val="24"/>
                <w:lang w:val="kk-KZ"/>
              </w:rPr>
              <w:t xml:space="preserve"> болды деп </w:t>
            </w:r>
            <w:r w:rsidR="00B13A20" w:rsidRPr="009337D2">
              <w:rPr>
                <w:rStyle w:val="anegp0gi0b9av8jahpyh"/>
                <w:rFonts w:ascii="Times New Roman" w:hAnsi="Times New Roman" w:cs="Times New Roman"/>
                <w:sz w:val="24"/>
                <w:szCs w:val="24"/>
                <w:lang w:val="kk-KZ"/>
              </w:rPr>
              <w:t>жарияланған</w:t>
            </w:r>
            <w:r w:rsidR="00B13A20" w:rsidRPr="009337D2">
              <w:rPr>
                <w:rFonts w:ascii="Times New Roman" w:hAnsi="Times New Roman" w:cs="Times New Roman"/>
                <w:sz w:val="24"/>
                <w:szCs w:val="24"/>
                <w:lang w:val="kk-KZ"/>
              </w:rPr>
              <w:t xml:space="preserve"> </w:t>
            </w:r>
            <w:r w:rsidR="00B13A20" w:rsidRPr="009337D2">
              <w:rPr>
                <w:rStyle w:val="anegp0gi0b9av8jahpyh"/>
                <w:rFonts w:ascii="Times New Roman" w:hAnsi="Times New Roman" w:cs="Times New Roman"/>
                <w:sz w:val="24"/>
                <w:szCs w:val="24"/>
                <w:lang w:val="kk-KZ"/>
              </w:rPr>
              <w:t>ақпаратпен</w:t>
            </w:r>
            <w:r w:rsidR="00B13A20" w:rsidRPr="009337D2">
              <w:rPr>
                <w:rFonts w:ascii="Times New Roman" w:hAnsi="Times New Roman" w:cs="Times New Roman"/>
                <w:sz w:val="24"/>
                <w:szCs w:val="24"/>
                <w:lang w:val="kk-KZ"/>
              </w:rPr>
              <w:t xml:space="preserve"> </w:t>
            </w:r>
            <w:r w:rsidR="00B13A20" w:rsidRPr="009337D2">
              <w:rPr>
                <w:rStyle w:val="anegp0gi0b9av8jahpyh"/>
                <w:rFonts w:ascii="Times New Roman" w:hAnsi="Times New Roman" w:cs="Times New Roman"/>
                <w:sz w:val="24"/>
                <w:szCs w:val="24"/>
                <w:lang w:val="kk-KZ"/>
              </w:rPr>
              <w:t>толықтыру</w:t>
            </w:r>
            <w:r w:rsidR="00B13A20" w:rsidRPr="009337D2">
              <w:rPr>
                <w:rFonts w:ascii="Times New Roman" w:hAnsi="Times New Roman" w:cs="Times New Roman"/>
                <w:sz w:val="24"/>
                <w:szCs w:val="24"/>
                <w:lang w:val="kk-KZ"/>
              </w:rPr>
              <w:t xml:space="preserve"> </w:t>
            </w:r>
            <w:r w:rsidR="00B13A20" w:rsidRPr="009337D2">
              <w:rPr>
                <w:rStyle w:val="anegp0gi0b9av8jahpyh"/>
                <w:rFonts w:ascii="Times New Roman" w:hAnsi="Times New Roman" w:cs="Times New Roman"/>
                <w:sz w:val="24"/>
                <w:szCs w:val="24"/>
                <w:lang w:val="kk-KZ"/>
              </w:rPr>
              <w:t>ұсынылады.</w:t>
            </w:r>
          </w:p>
          <w:p w14:paraId="3BD20D11" w14:textId="53AFB4F9" w:rsidR="00B13A20" w:rsidRPr="009337D2" w:rsidRDefault="00B13A20" w:rsidP="00BA65F9">
            <w:pPr>
              <w:ind w:firstLine="284"/>
              <w:jc w:val="both"/>
              <w:rPr>
                <w:rFonts w:ascii="Times New Roman" w:eastAsia="Times New Roman" w:hAnsi="Times New Roman" w:cs="Times New Roman"/>
                <w:color w:val="000000"/>
                <w:sz w:val="24"/>
                <w:szCs w:val="24"/>
                <w:highlight w:val="green"/>
                <w:lang w:val="kk-KZ"/>
              </w:rPr>
            </w:pPr>
            <w:r w:rsidRPr="009337D2">
              <w:rPr>
                <w:rStyle w:val="anegp0gi0b9av8jahpyh"/>
                <w:rFonts w:ascii="Times New Roman" w:hAnsi="Times New Roman" w:cs="Times New Roman"/>
                <w:sz w:val="24"/>
                <w:szCs w:val="24"/>
                <w:lang w:val="kk-KZ"/>
              </w:rPr>
              <w:t>БЖЗҚ</w:t>
            </w:r>
            <w:r w:rsidRPr="009337D2">
              <w:rPr>
                <w:rFonts w:ascii="Times New Roman" w:hAnsi="Times New Roman" w:cs="Times New Roman"/>
                <w:sz w:val="24"/>
                <w:szCs w:val="24"/>
                <w:lang w:val="kk-KZ"/>
              </w:rPr>
              <w:t xml:space="preserve"> </w:t>
            </w:r>
            <w:r w:rsidRPr="009337D2">
              <w:rPr>
                <w:rStyle w:val="anegp0gi0b9av8jahpyh"/>
                <w:rFonts w:ascii="Times New Roman" w:hAnsi="Times New Roman" w:cs="Times New Roman"/>
                <w:sz w:val="24"/>
                <w:szCs w:val="24"/>
                <w:lang w:val="kk-KZ"/>
              </w:rPr>
              <w:t>мен</w:t>
            </w:r>
            <w:r w:rsidRPr="009337D2">
              <w:rPr>
                <w:rFonts w:ascii="Times New Roman" w:hAnsi="Times New Roman" w:cs="Times New Roman"/>
                <w:sz w:val="24"/>
                <w:szCs w:val="24"/>
                <w:lang w:val="kk-KZ"/>
              </w:rPr>
              <w:t xml:space="preserve"> </w:t>
            </w:r>
            <w:r w:rsidR="00BA65F9" w:rsidRPr="009337D2">
              <w:rPr>
                <w:rStyle w:val="anegp0gi0b9av8jahpyh"/>
                <w:rFonts w:ascii="Times New Roman" w:hAnsi="Times New Roman" w:cs="Times New Roman"/>
                <w:sz w:val="24"/>
                <w:szCs w:val="24"/>
                <w:lang w:val="kk-KZ"/>
              </w:rPr>
              <w:t>«</w:t>
            </w:r>
            <w:r w:rsidRPr="009337D2">
              <w:rPr>
                <w:rStyle w:val="anegp0gi0b9av8jahpyh"/>
                <w:rFonts w:ascii="Times New Roman" w:hAnsi="Times New Roman" w:cs="Times New Roman"/>
                <w:sz w:val="24"/>
                <w:szCs w:val="24"/>
                <w:lang w:val="kk-KZ"/>
              </w:rPr>
              <w:t>ҰАТ</w:t>
            </w:r>
            <w:r w:rsidR="00BA65F9" w:rsidRPr="009337D2">
              <w:rPr>
                <w:rStyle w:val="anegp0gi0b9av8jahpyh"/>
                <w:rFonts w:ascii="Times New Roman" w:hAnsi="Times New Roman" w:cs="Times New Roman"/>
                <w:sz w:val="24"/>
                <w:szCs w:val="24"/>
                <w:lang w:val="kk-KZ"/>
              </w:rPr>
              <w:t>»</w:t>
            </w:r>
            <w:r w:rsidRPr="009337D2">
              <w:rPr>
                <w:rFonts w:ascii="Times New Roman" w:hAnsi="Times New Roman" w:cs="Times New Roman"/>
                <w:sz w:val="24"/>
                <w:szCs w:val="24"/>
                <w:lang w:val="kk-KZ"/>
              </w:rPr>
              <w:t xml:space="preserve"> АҚ-ның салыстырып </w:t>
            </w:r>
            <w:r w:rsidRPr="009337D2">
              <w:rPr>
                <w:rStyle w:val="anegp0gi0b9av8jahpyh"/>
                <w:rFonts w:ascii="Times New Roman" w:hAnsi="Times New Roman" w:cs="Times New Roman"/>
                <w:sz w:val="24"/>
                <w:szCs w:val="24"/>
                <w:lang w:val="kk-KZ"/>
              </w:rPr>
              <w:t>тексерілген</w:t>
            </w:r>
            <w:r w:rsidRPr="009337D2">
              <w:rPr>
                <w:rFonts w:ascii="Times New Roman" w:hAnsi="Times New Roman" w:cs="Times New Roman"/>
                <w:sz w:val="24"/>
                <w:szCs w:val="24"/>
                <w:lang w:val="kk-KZ"/>
              </w:rPr>
              <w:t xml:space="preserve"> </w:t>
            </w:r>
            <w:r w:rsidRPr="009337D2">
              <w:rPr>
                <w:rStyle w:val="anegp0gi0b9av8jahpyh"/>
                <w:rFonts w:ascii="Times New Roman" w:hAnsi="Times New Roman" w:cs="Times New Roman"/>
                <w:sz w:val="24"/>
                <w:szCs w:val="24"/>
                <w:lang w:val="kk-KZ"/>
              </w:rPr>
              <w:t>деректері</w:t>
            </w:r>
            <w:r w:rsidRPr="009337D2">
              <w:rPr>
                <w:rFonts w:ascii="Times New Roman" w:hAnsi="Times New Roman" w:cs="Times New Roman"/>
                <w:sz w:val="24"/>
                <w:szCs w:val="24"/>
                <w:lang w:val="kk-KZ"/>
              </w:rPr>
              <w:t xml:space="preserve"> </w:t>
            </w:r>
            <w:r w:rsidRPr="009337D2">
              <w:rPr>
                <w:rStyle w:val="anegp0gi0b9av8jahpyh"/>
                <w:rFonts w:ascii="Times New Roman" w:hAnsi="Times New Roman" w:cs="Times New Roman"/>
                <w:sz w:val="24"/>
                <w:szCs w:val="24"/>
                <w:lang w:val="kk-KZ"/>
              </w:rPr>
              <w:t>негізінде</w:t>
            </w:r>
            <w:r w:rsidRPr="009337D2">
              <w:rPr>
                <w:rFonts w:ascii="Times New Roman" w:hAnsi="Times New Roman" w:cs="Times New Roman"/>
                <w:sz w:val="24"/>
                <w:szCs w:val="24"/>
                <w:lang w:val="kk-KZ"/>
              </w:rPr>
              <w:t xml:space="preserve"> </w:t>
            </w:r>
            <w:r w:rsidRPr="009337D2">
              <w:rPr>
                <w:rStyle w:val="anegp0gi0b9av8jahpyh"/>
                <w:rFonts w:ascii="Times New Roman" w:hAnsi="Times New Roman" w:cs="Times New Roman"/>
                <w:sz w:val="24"/>
                <w:szCs w:val="24"/>
                <w:lang w:val="kk-KZ"/>
              </w:rPr>
              <w:t>ҚРҰБ</w:t>
            </w:r>
            <w:r w:rsidRPr="009337D2">
              <w:rPr>
                <w:rFonts w:ascii="Times New Roman" w:hAnsi="Times New Roman" w:cs="Times New Roman"/>
                <w:sz w:val="24"/>
                <w:szCs w:val="24"/>
                <w:lang w:val="kk-KZ"/>
              </w:rPr>
              <w:t>-</w:t>
            </w:r>
            <w:r w:rsidRPr="009337D2">
              <w:rPr>
                <w:rStyle w:val="anegp0gi0b9av8jahpyh"/>
                <w:rFonts w:ascii="Times New Roman" w:hAnsi="Times New Roman" w:cs="Times New Roman"/>
                <w:sz w:val="24"/>
                <w:szCs w:val="24"/>
                <w:lang w:val="kk-KZ"/>
              </w:rPr>
              <w:t>дан</w:t>
            </w:r>
            <w:r w:rsidRPr="009337D2">
              <w:rPr>
                <w:rFonts w:ascii="Times New Roman" w:hAnsi="Times New Roman" w:cs="Times New Roman"/>
                <w:sz w:val="24"/>
                <w:szCs w:val="24"/>
                <w:lang w:val="kk-KZ"/>
              </w:rPr>
              <w:t xml:space="preserve"> </w:t>
            </w:r>
            <w:r w:rsidRPr="009337D2">
              <w:rPr>
                <w:rStyle w:val="anegp0gi0b9av8jahpyh"/>
                <w:rFonts w:ascii="Times New Roman" w:hAnsi="Times New Roman" w:cs="Times New Roman"/>
                <w:sz w:val="24"/>
                <w:szCs w:val="24"/>
                <w:lang w:val="kk-KZ"/>
              </w:rPr>
              <w:t>БЖЗҚ</w:t>
            </w:r>
            <w:r w:rsidRPr="009337D2">
              <w:rPr>
                <w:rFonts w:ascii="Times New Roman" w:hAnsi="Times New Roman" w:cs="Times New Roman"/>
                <w:sz w:val="24"/>
                <w:szCs w:val="24"/>
                <w:lang w:val="kk-KZ"/>
              </w:rPr>
              <w:t xml:space="preserve">-ға </w:t>
            </w:r>
            <w:r w:rsidRPr="009337D2">
              <w:rPr>
                <w:rStyle w:val="anegp0gi0b9av8jahpyh"/>
                <w:rFonts w:ascii="Times New Roman" w:hAnsi="Times New Roman" w:cs="Times New Roman"/>
                <w:sz w:val="24"/>
                <w:szCs w:val="24"/>
                <w:lang w:val="kk-KZ"/>
              </w:rPr>
              <w:t>нысаналы</w:t>
            </w:r>
            <w:r w:rsidRPr="009337D2">
              <w:rPr>
                <w:rFonts w:ascii="Times New Roman" w:hAnsi="Times New Roman" w:cs="Times New Roman"/>
                <w:sz w:val="24"/>
                <w:szCs w:val="24"/>
                <w:lang w:val="kk-KZ"/>
              </w:rPr>
              <w:t xml:space="preserve"> </w:t>
            </w:r>
            <w:r w:rsidRPr="009337D2">
              <w:rPr>
                <w:rStyle w:val="anegp0gi0b9av8jahpyh"/>
                <w:rFonts w:ascii="Times New Roman" w:hAnsi="Times New Roman" w:cs="Times New Roman"/>
                <w:sz w:val="24"/>
                <w:szCs w:val="24"/>
                <w:lang w:val="kk-KZ"/>
              </w:rPr>
              <w:t>талаптарды</w:t>
            </w:r>
            <w:r w:rsidRPr="009337D2">
              <w:rPr>
                <w:rFonts w:ascii="Times New Roman" w:hAnsi="Times New Roman" w:cs="Times New Roman"/>
                <w:sz w:val="24"/>
                <w:szCs w:val="24"/>
                <w:lang w:val="kk-KZ"/>
              </w:rPr>
              <w:t xml:space="preserve"> </w:t>
            </w:r>
            <w:r w:rsidRPr="009337D2">
              <w:rPr>
                <w:rStyle w:val="anegp0gi0b9av8jahpyh"/>
                <w:rFonts w:ascii="Times New Roman" w:hAnsi="Times New Roman" w:cs="Times New Roman"/>
                <w:sz w:val="24"/>
                <w:szCs w:val="24"/>
                <w:lang w:val="kk-KZ"/>
              </w:rPr>
              <w:lastRenderedPageBreak/>
              <w:t>аударуға</w:t>
            </w:r>
            <w:r w:rsidRPr="009337D2">
              <w:rPr>
                <w:rFonts w:ascii="Times New Roman" w:hAnsi="Times New Roman" w:cs="Times New Roman"/>
                <w:sz w:val="24"/>
                <w:szCs w:val="24"/>
                <w:lang w:val="kk-KZ"/>
              </w:rPr>
              <w:t xml:space="preserve"> </w:t>
            </w:r>
            <w:r w:rsidRPr="009337D2">
              <w:rPr>
                <w:rStyle w:val="anegp0gi0b9av8jahpyh"/>
                <w:rFonts w:ascii="Times New Roman" w:hAnsi="Times New Roman" w:cs="Times New Roman"/>
                <w:sz w:val="24"/>
                <w:szCs w:val="24"/>
                <w:lang w:val="kk-KZ"/>
              </w:rPr>
              <w:t>өтінім</w:t>
            </w:r>
            <w:r w:rsidRPr="009337D2">
              <w:rPr>
                <w:rFonts w:ascii="Times New Roman" w:hAnsi="Times New Roman" w:cs="Times New Roman"/>
                <w:sz w:val="24"/>
                <w:szCs w:val="24"/>
                <w:lang w:val="kk-KZ"/>
              </w:rPr>
              <w:t xml:space="preserve"> </w:t>
            </w:r>
            <w:r w:rsidRPr="009337D2">
              <w:rPr>
                <w:rStyle w:val="anegp0gi0b9av8jahpyh"/>
                <w:rFonts w:ascii="Times New Roman" w:hAnsi="Times New Roman" w:cs="Times New Roman"/>
                <w:sz w:val="24"/>
                <w:szCs w:val="24"/>
                <w:lang w:val="kk-KZ"/>
              </w:rPr>
              <w:t>қалыптастырылатын</w:t>
            </w:r>
            <w:r w:rsidRPr="009337D2">
              <w:rPr>
                <w:rFonts w:ascii="Times New Roman" w:hAnsi="Times New Roman" w:cs="Times New Roman"/>
                <w:sz w:val="24"/>
                <w:szCs w:val="24"/>
                <w:lang w:val="kk-KZ"/>
              </w:rPr>
              <w:t xml:space="preserve"> </w:t>
            </w:r>
            <w:r w:rsidRPr="009337D2">
              <w:rPr>
                <w:rStyle w:val="anegp0gi0b9av8jahpyh"/>
                <w:rFonts w:ascii="Times New Roman" w:hAnsi="Times New Roman" w:cs="Times New Roman"/>
                <w:sz w:val="24"/>
                <w:szCs w:val="24"/>
                <w:lang w:val="kk-KZ"/>
              </w:rPr>
              <w:t>болады.</w:t>
            </w:r>
          </w:p>
        </w:tc>
      </w:tr>
      <w:tr w:rsidR="00BF41D5" w:rsidRPr="00671A18" w14:paraId="70E55D1B" w14:textId="77777777" w:rsidTr="00872796">
        <w:trPr>
          <w:gridAfter w:val="1"/>
          <w:wAfter w:w="29" w:type="dxa"/>
        </w:trPr>
        <w:tc>
          <w:tcPr>
            <w:tcW w:w="704" w:type="dxa"/>
            <w:tcBorders>
              <w:top w:val="single" w:sz="4" w:space="0" w:color="000000"/>
              <w:left w:val="single" w:sz="4" w:space="0" w:color="000000"/>
              <w:bottom w:val="single" w:sz="4" w:space="0" w:color="000000"/>
              <w:right w:val="single" w:sz="4" w:space="0" w:color="000000"/>
            </w:tcBorders>
          </w:tcPr>
          <w:p w14:paraId="61CBDFED" w14:textId="77777777" w:rsidR="00BF41D5" w:rsidRPr="00746E3C" w:rsidRDefault="00BF41D5" w:rsidP="00BF41D5">
            <w:pPr>
              <w:pStyle w:val="a5"/>
              <w:numPr>
                <w:ilvl w:val="0"/>
                <w:numId w:val="10"/>
              </w:numPr>
              <w:ind w:left="357" w:hanging="357"/>
              <w:jc w:val="center"/>
              <w:rPr>
                <w:rFonts w:ascii="Times New Roman" w:eastAsia="Times New Roman" w:hAnsi="Times New Roman" w:cs="Times New Roman"/>
                <w:sz w:val="24"/>
                <w:szCs w:val="24"/>
                <w:lang w:val="kk-KZ"/>
              </w:rPr>
            </w:pPr>
          </w:p>
        </w:tc>
        <w:tc>
          <w:tcPr>
            <w:tcW w:w="1538" w:type="dxa"/>
            <w:tcBorders>
              <w:top w:val="single" w:sz="4" w:space="0" w:color="000000"/>
              <w:left w:val="single" w:sz="4" w:space="0" w:color="000000"/>
              <w:bottom w:val="single" w:sz="4" w:space="0" w:color="000000"/>
              <w:right w:val="single" w:sz="4" w:space="0" w:color="000000"/>
            </w:tcBorders>
          </w:tcPr>
          <w:p w14:paraId="655A758A" w14:textId="4921E4F5" w:rsidR="00BF41D5" w:rsidRPr="00746E3C" w:rsidRDefault="00FD7255" w:rsidP="00B72AA8">
            <w:pPr>
              <w:jc w:val="cente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3</w:t>
            </w:r>
            <w:r w:rsidRPr="00FD7255">
              <w:rPr>
                <w:rFonts w:ascii="Times New Roman" w:hAnsi="Times New Roman" w:cs="Times New Roman"/>
                <w:color w:val="000000"/>
                <w:sz w:val="24"/>
                <w:szCs w:val="24"/>
                <w:lang w:val="kk-KZ"/>
              </w:rPr>
              <w:t>-қосымша</w:t>
            </w:r>
          </w:p>
        </w:tc>
        <w:tc>
          <w:tcPr>
            <w:tcW w:w="4536" w:type="dxa"/>
            <w:tcBorders>
              <w:top w:val="single" w:sz="4" w:space="0" w:color="000000"/>
              <w:left w:val="single" w:sz="4" w:space="0" w:color="000000"/>
              <w:bottom w:val="single" w:sz="4" w:space="0" w:color="000000"/>
              <w:right w:val="single" w:sz="4" w:space="0" w:color="000000"/>
            </w:tcBorders>
          </w:tcPr>
          <w:p w14:paraId="0D4810E8" w14:textId="77777777" w:rsidR="00FD7255" w:rsidRPr="00C96EAE" w:rsidRDefault="00FD7255" w:rsidP="00FD7255">
            <w:pPr>
              <w:jc w:val="center"/>
              <w:rPr>
                <w:rFonts w:ascii="Times New Roman" w:hAnsi="Times New Roman" w:cs="Times New Roman"/>
                <w:sz w:val="24"/>
                <w:szCs w:val="24"/>
                <w:lang w:val="kk-KZ"/>
              </w:rPr>
            </w:pPr>
            <w:r w:rsidRPr="00C96EAE">
              <w:rPr>
                <w:rFonts w:ascii="Times New Roman" w:hAnsi="Times New Roman" w:cs="Times New Roman"/>
                <w:sz w:val="24"/>
                <w:szCs w:val="24"/>
                <w:lang w:val="kk-KZ"/>
              </w:rPr>
              <w:t>Нысаналы талаптарды, нысаналы жинақтарды және нысаналы жинақ төлемдерін қалыптастыру мен есепке алу, сондай-ақ нысаналы талаптарды есепке жазу қағидаларына</w:t>
            </w:r>
          </w:p>
          <w:p w14:paraId="6250DEF4" w14:textId="77777777" w:rsidR="00BF41D5" w:rsidRDefault="00FD7255" w:rsidP="00C96EAE">
            <w:pPr>
              <w:jc w:val="center"/>
              <w:rPr>
                <w:rFonts w:ascii="Times New Roman" w:hAnsi="Times New Roman" w:cs="Times New Roman"/>
                <w:sz w:val="24"/>
                <w:szCs w:val="24"/>
              </w:rPr>
            </w:pPr>
            <w:r w:rsidRPr="00C96EAE">
              <w:rPr>
                <w:rFonts w:ascii="Times New Roman" w:hAnsi="Times New Roman" w:cs="Times New Roman"/>
                <w:sz w:val="24"/>
                <w:szCs w:val="24"/>
              </w:rPr>
              <w:t>3-қосымша</w:t>
            </w:r>
          </w:p>
          <w:p w14:paraId="5952AEEE" w14:textId="77777777" w:rsidR="00C96EAE" w:rsidRDefault="00C96EAE" w:rsidP="00C96EAE">
            <w:pPr>
              <w:jc w:val="center"/>
              <w:rPr>
                <w:rFonts w:ascii="Times New Roman" w:hAnsi="Times New Roman" w:cs="Times New Roman"/>
                <w:sz w:val="24"/>
                <w:szCs w:val="24"/>
              </w:rPr>
            </w:pPr>
          </w:p>
          <w:tbl>
            <w:tblPr>
              <w:tblW w:w="3566" w:type="dxa"/>
              <w:tblLayout w:type="fixed"/>
              <w:tblLook w:val="04A0" w:firstRow="1" w:lastRow="0" w:firstColumn="1" w:lastColumn="0" w:noHBand="0" w:noVBand="1"/>
            </w:tblPr>
            <w:tblGrid>
              <w:gridCol w:w="2290"/>
              <w:gridCol w:w="1276"/>
            </w:tblGrid>
            <w:tr w:rsidR="00C96EAE" w:rsidRPr="00C96EAE" w14:paraId="62A0943F" w14:textId="77777777" w:rsidTr="00C96EAE">
              <w:trPr>
                <w:trHeight w:val="300"/>
              </w:trPr>
              <w:tc>
                <w:tcPr>
                  <w:tcW w:w="2290" w:type="dxa"/>
                  <w:tcBorders>
                    <w:top w:val="nil"/>
                    <w:left w:val="nil"/>
                    <w:bottom w:val="nil"/>
                    <w:right w:val="nil"/>
                  </w:tcBorders>
                  <w:shd w:val="clear" w:color="auto" w:fill="auto"/>
                  <w:vAlign w:val="bottom"/>
                  <w:hideMark/>
                </w:tcPr>
                <w:p w14:paraId="5F266053" w14:textId="77777777" w:rsidR="00C96EAE" w:rsidRPr="00F620E5" w:rsidRDefault="00C96EAE" w:rsidP="00C96EAE">
                  <w:pPr>
                    <w:ind w:firstLine="175"/>
                    <w:jc w:val="both"/>
                    <w:rPr>
                      <w:rFonts w:ascii="Times New Roman" w:hAnsi="Times New Roman" w:cs="Times New Roman"/>
                      <w:bCs/>
                      <w:sz w:val="24"/>
                      <w:szCs w:val="24"/>
                    </w:rPr>
                  </w:pPr>
                  <w:r w:rsidRPr="00F620E5">
                    <w:rPr>
                      <w:rFonts w:ascii="Times New Roman" w:hAnsi="Times New Roman" w:cs="Times New Roman"/>
                      <w:bCs/>
                      <w:sz w:val="24"/>
                      <w:szCs w:val="24"/>
                    </w:rPr>
                    <w:t>Нысаналы талаптарды аударуға № __ өтінім</w:t>
                  </w:r>
                </w:p>
              </w:tc>
              <w:tc>
                <w:tcPr>
                  <w:tcW w:w="1276" w:type="dxa"/>
                  <w:tcBorders>
                    <w:top w:val="nil"/>
                    <w:left w:val="nil"/>
                    <w:bottom w:val="nil"/>
                    <w:right w:val="nil"/>
                  </w:tcBorders>
                  <w:shd w:val="clear" w:color="auto" w:fill="auto"/>
                  <w:vAlign w:val="bottom"/>
                  <w:hideMark/>
                </w:tcPr>
                <w:p w14:paraId="5E4A475D" w14:textId="77777777" w:rsidR="00C96EAE" w:rsidRPr="00C96EAE" w:rsidRDefault="00C96EAE" w:rsidP="00C96EAE">
                  <w:pPr>
                    <w:ind w:firstLine="175"/>
                    <w:jc w:val="both"/>
                    <w:rPr>
                      <w:rFonts w:ascii="Times New Roman" w:hAnsi="Times New Roman" w:cs="Times New Roman"/>
                      <w:sz w:val="24"/>
                      <w:szCs w:val="24"/>
                    </w:rPr>
                  </w:pPr>
                  <w:r w:rsidRPr="00C96EAE">
                    <w:rPr>
                      <w:rFonts w:ascii="Times New Roman" w:hAnsi="Times New Roman" w:cs="Times New Roman"/>
                      <w:sz w:val="24"/>
                      <w:szCs w:val="24"/>
                    </w:rPr>
                    <w:t xml:space="preserve">күні ________ </w:t>
                  </w:r>
                </w:p>
              </w:tc>
            </w:tr>
            <w:tr w:rsidR="00C96EAE" w:rsidRPr="00C96EAE" w14:paraId="26CF91B7" w14:textId="77777777" w:rsidTr="00C96EAE">
              <w:trPr>
                <w:trHeight w:val="300"/>
              </w:trPr>
              <w:tc>
                <w:tcPr>
                  <w:tcW w:w="2290" w:type="dxa"/>
                  <w:tcBorders>
                    <w:top w:val="nil"/>
                    <w:left w:val="nil"/>
                    <w:bottom w:val="nil"/>
                    <w:right w:val="nil"/>
                  </w:tcBorders>
                  <w:shd w:val="clear" w:color="auto" w:fill="auto"/>
                  <w:vAlign w:val="bottom"/>
                  <w:hideMark/>
                </w:tcPr>
                <w:p w14:paraId="45643072" w14:textId="77777777" w:rsidR="00C96EAE" w:rsidRPr="00C96EAE" w:rsidRDefault="00C96EAE" w:rsidP="00C96EAE">
                  <w:pPr>
                    <w:ind w:firstLine="175"/>
                    <w:jc w:val="both"/>
                    <w:rPr>
                      <w:rFonts w:ascii="Times New Roman" w:hAnsi="Times New Roman" w:cs="Times New Roman"/>
                      <w:sz w:val="24"/>
                      <w:szCs w:val="24"/>
                    </w:rPr>
                  </w:pPr>
                </w:p>
              </w:tc>
              <w:tc>
                <w:tcPr>
                  <w:tcW w:w="1276" w:type="dxa"/>
                  <w:tcBorders>
                    <w:top w:val="nil"/>
                    <w:left w:val="nil"/>
                    <w:bottom w:val="nil"/>
                    <w:right w:val="nil"/>
                  </w:tcBorders>
                  <w:shd w:val="clear" w:color="auto" w:fill="auto"/>
                  <w:vAlign w:val="bottom"/>
                  <w:hideMark/>
                </w:tcPr>
                <w:p w14:paraId="2FA34D0C" w14:textId="77777777" w:rsidR="00C96EAE" w:rsidRPr="00C96EAE" w:rsidRDefault="00C96EAE" w:rsidP="00C96EAE">
                  <w:pPr>
                    <w:ind w:firstLine="175"/>
                    <w:jc w:val="both"/>
                    <w:rPr>
                      <w:rFonts w:ascii="Times New Roman" w:hAnsi="Times New Roman" w:cs="Times New Roman"/>
                      <w:sz w:val="24"/>
                      <w:szCs w:val="24"/>
                    </w:rPr>
                  </w:pPr>
                </w:p>
              </w:tc>
            </w:tr>
            <w:tr w:rsidR="00C96EAE" w:rsidRPr="00C96EAE" w14:paraId="53EBBE99" w14:textId="77777777" w:rsidTr="00C96EAE">
              <w:trPr>
                <w:trHeight w:val="675"/>
              </w:trPr>
              <w:tc>
                <w:tcPr>
                  <w:tcW w:w="3566" w:type="dxa"/>
                  <w:gridSpan w:val="2"/>
                  <w:tcBorders>
                    <w:top w:val="nil"/>
                    <w:left w:val="nil"/>
                    <w:bottom w:val="nil"/>
                    <w:right w:val="nil"/>
                  </w:tcBorders>
                  <w:shd w:val="clear" w:color="auto" w:fill="auto"/>
                  <w:vAlign w:val="bottom"/>
                  <w:hideMark/>
                </w:tcPr>
                <w:p w14:paraId="0415D07B" w14:textId="77777777" w:rsidR="00C96EAE" w:rsidRPr="00C96EAE" w:rsidRDefault="00C96EAE" w:rsidP="00C96EAE">
                  <w:pPr>
                    <w:ind w:firstLine="175"/>
                    <w:jc w:val="both"/>
                    <w:rPr>
                      <w:rFonts w:ascii="Times New Roman" w:hAnsi="Times New Roman" w:cs="Times New Roman"/>
                      <w:bCs/>
                      <w:sz w:val="24"/>
                      <w:szCs w:val="24"/>
                    </w:rPr>
                  </w:pPr>
                  <w:r w:rsidRPr="00C96EAE">
                    <w:rPr>
                      <w:rFonts w:ascii="Times New Roman" w:hAnsi="Times New Roman" w:cs="Times New Roman"/>
                      <w:sz w:val="24"/>
                      <w:szCs w:val="24"/>
                      <w:lang w:val="kk-KZ"/>
                    </w:rPr>
                    <w:t xml:space="preserve">Нысаналы талаптарды, нысаналы жинақтарды және нысаналы жинақ төлемдерін </w:t>
                  </w:r>
                  <w:r w:rsidRPr="00C96EAE">
                    <w:rPr>
                      <w:rFonts w:ascii="Times New Roman" w:hAnsi="Times New Roman" w:cs="Times New Roman"/>
                      <w:sz w:val="24"/>
                      <w:szCs w:val="24"/>
                      <w:lang w:val="kk-KZ"/>
                    </w:rPr>
                    <w:lastRenderedPageBreak/>
                    <w:t>қалыптастыру мен есепке алу, сондай-ақ нысаналы талаптарды есепке жазу</w:t>
                  </w:r>
                  <w:r w:rsidRPr="00C96EAE">
                    <w:rPr>
                      <w:rFonts w:ascii="Times New Roman" w:hAnsi="Times New Roman" w:cs="Times New Roman"/>
                      <w:bCs/>
                      <w:sz w:val="24"/>
                      <w:szCs w:val="24"/>
                    </w:rPr>
                    <w:t xml:space="preserve"> қағидаларына сәйкес нысаналы талаптар </w:t>
                  </w:r>
                  <w:r w:rsidRPr="00C96EAE">
                    <w:rPr>
                      <w:rFonts w:ascii="Times New Roman" w:hAnsi="Times New Roman" w:cs="Times New Roman"/>
                      <w:sz w:val="24"/>
                      <w:szCs w:val="24"/>
                    </w:rPr>
                    <w:t xml:space="preserve">«Бірыңғай жинақтаушы зейнетақы қоры» </w:t>
                  </w:r>
                  <w:r w:rsidRPr="00C96EAE">
                    <w:rPr>
                      <w:rFonts w:ascii="Times New Roman" w:hAnsi="Times New Roman" w:cs="Times New Roman"/>
                      <w:sz w:val="24"/>
                      <w:szCs w:val="24"/>
                      <w:lang w:val="kk-KZ"/>
                    </w:rPr>
                    <w:t>акционерлік қоғамының</w:t>
                  </w:r>
                  <w:r w:rsidRPr="00C96EAE">
                    <w:rPr>
                      <w:rFonts w:ascii="Times New Roman" w:hAnsi="Times New Roman" w:cs="Times New Roman"/>
                      <w:bCs/>
                      <w:sz w:val="24"/>
                      <w:szCs w:val="24"/>
                    </w:rPr>
                    <w:t xml:space="preserve"> нысаналы активтер шотына мына сомада аударылсын:</w:t>
                  </w:r>
                </w:p>
              </w:tc>
            </w:tr>
            <w:tr w:rsidR="00C96EAE" w:rsidRPr="00C96EAE" w14:paraId="043EC010" w14:textId="77777777" w:rsidTr="00C96EAE">
              <w:trPr>
                <w:trHeight w:val="300"/>
              </w:trPr>
              <w:tc>
                <w:tcPr>
                  <w:tcW w:w="2290" w:type="dxa"/>
                  <w:tcBorders>
                    <w:top w:val="nil"/>
                    <w:left w:val="nil"/>
                    <w:bottom w:val="nil"/>
                    <w:right w:val="nil"/>
                  </w:tcBorders>
                  <w:shd w:val="clear" w:color="auto" w:fill="auto"/>
                  <w:vAlign w:val="bottom"/>
                  <w:hideMark/>
                </w:tcPr>
                <w:p w14:paraId="15FBCB1A" w14:textId="77777777" w:rsidR="00C96EAE" w:rsidRPr="00C96EAE" w:rsidRDefault="00C96EAE" w:rsidP="00C96EAE">
                  <w:pPr>
                    <w:ind w:firstLine="175"/>
                    <w:jc w:val="both"/>
                    <w:rPr>
                      <w:rFonts w:ascii="Times New Roman" w:hAnsi="Times New Roman" w:cs="Times New Roman"/>
                      <w:b/>
                      <w:bCs/>
                      <w:sz w:val="24"/>
                      <w:szCs w:val="24"/>
                    </w:rPr>
                  </w:pPr>
                </w:p>
              </w:tc>
              <w:tc>
                <w:tcPr>
                  <w:tcW w:w="1276" w:type="dxa"/>
                  <w:tcBorders>
                    <w:top w:val="nil"/>
                    <w:left w:val="nil"/>
                    <w:bottom w:val="nil"/>
                    <w:right w:val="nil"/>
                  </w:tcBorders>
                  <w:shd w:val="clear" w:color="auto" w:fill="auto"/>
                  <w:noWrap/>
                  <w:vAlign w:val="bottom"/>
                  <w:hideMark/>
                </w:tcPr>
                <w:p w14:paraId="77AB5DEA" w14:textId="77777777" w:rsidR="00C96EAE" w:rsidRPr="00C96EAE" w:rsidRDefault="00C96EAE" w:rsidP="00C96EAE">
                  <w:pPr>
                    <w:ind w:firstLine="175"/>
                    <w:jc w:val="both"/>
                    <w:rPr>
                      <w:rFonts w:ascii="Times New Roman" w:hAnsi="Times New Roman" w:cs="Times New Roman"/>
                      <w:sz w:val="24"/>
                      <w:szCs w:val="24"/>
                    </w:rPr>
                  </w:pPr>
                </w:p>
              </w:tc>
            </w:tr>
            <w:tr w:rsidR="00C96EAE" w:rsidRPr="00C96EAE" w14:paraId="45E72BD2" w14:textId="77777777" w:rsidTr="00C96EAE">
              <w:trPr>
                <w:trHeight w:val="855"/>
              </w:trPr>
              <w:tc>
                <w:tcPr>
                  <w:tcW w:w="22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5AE892" w14:textId="77777777" w:rsidR="00C96EAE" w:rsidRPr="00C96EAE" w:rsidRDefault="00C96EAE" w:rsidP="00F620E5">
                  <w:pPr>
                    <w:spacing w:after="0" w:line="240" w:lineRule="auto"/>
                    <w:ind w:firstLine="176"/>
                    <w:jc w:val="both"/>
                    <w:rPr>
                      <w:rFonts w:ascii="Times New Roman" w:hAnsi="Times New Roman" w:cs="Times New Roman"/>
                      <w:sz w:val="24"/>
                      <w:szCs w:val="24"/>
                    </w:rPr>
                  </w:pPr>
                  <w:r w:rsidRPr="00C96EAE">
                    <w:rPr>
                      <w:rFonts w:ascii="Times New Roman" w:hAnsi="Times New Roman" w:cs="Times New Roman"/>
                      <w:sz w:val="24"/>
                      <w:szCs w:val="24"/>
                    </w:rPr>
                    <w:t>Ағымдағы күнтізбелік жыл</w:t>
                  </w:r>
                  <w:r w:rsidRPr="00C96EAE">
                    <w:rPr>
                      <w:rFonts w:ascii="Times New Roman" w:hAnsi="Times New Roman" w:cs="Times New Roman"/>
                      <w:sz w:val="24"/>
                      <w:szCs w:val="24"/>
                      <w:lang w:val="kk-KZ"/>
                    </w:rPr>
                    <w:t>ы</w:t>
                  </w:r>
                  <w:r w:rsidRPr="00C96EAE">
                    <w:rPr>
                      <w:rFonts w:ascii="Times New Roman" w:hAnsi="Times New Roman" w:cs="Times New Roman"/>
                      <w:sz w:val="24"/>
                      <w:szCs w:val="24"/>
                    </w:rPr>
                    <w:t xml:space="preserve"> он сегіз жасқа толған және тола</w:t>
                  </w:r>
                  <w:r w:rsidRPr="00C96EAE">
                    <w:rPr>
                      <w:rFonts w:ascii="Times New Roman" w:hAnsi="Times New Roman" w:cs="Times New Roman"/>
                      <w:sz w:val="24"/>
                      <w:szCs w:val="24"/>
                      <w:lang w:val="kk-KZ"/>
                    </w:rPr>
                    <w:t>ты</w:t>
                  </w:r>
                  <w:r w:rsidRPr="00C96EAE">
                    <w:rPr>
                      <w:rFonts w:ascii="Times New Roman" w:hAnsi="Times New Roman" w:cs="Times New Roman"/>
                      <w:sz w:val="24"/>
                      <w:szCs w:val="24"/>
                    </w:rPr>
                    <w:t xml:space="preserve">н </w:t>
                  </w:r>
                  <w:r w:rsidRPr="00C96EAE">
                    <w:rPr>
                      <w:rFonts w:ascii="Times New Roman" w:hAnsi="Times New Roman" w:cs="Times New Roman"/>
                      <w:sz w:val="24"/>
                      <w:szCs w:val="24"/>
                      <w:lang w:val="kk-KZ"/>
                    </w:rPr>
                    <w:t>адамд</w:t>
                  </w:r>
                  <w:r w:rsidRPr="00C96EAE">
                    <w:rPr>
                      <w:rFonts w:ascii="Times New Roman" w:hAnsi="Times New Roman" w:cs="Times New Roman"/>
                      <w:sz w:val="24"/>
                      <w:szCs w:val="24"/>
                    </w:rPr>
                    <w:t>ар бойынша нысаналы талаптардың сомасы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899232D" w14:textId="77777777" w:rsidR="00C96EAE" w:rsidRPr="00C96EAE" w:rsidRDefault="00C96EAE" w:rsidP="00C96EAE">
                  <w:pPr>
                    <w:ind w:firstLine="175"/>
                    <w:jc w:val="both"/>
                    <w:rPr>
                      <w:rFonts w:ascii="Times New Roman" w:hAnsi="Times New Roman" w:cs="Times New Roman"/>
                      <w:bCs/>
                      <w:sz w:val="24"/>
                      <w:szCs w:val="24"/>
                    </w:rPr>
                  </w:pPr>
                  <w:r w:rsidRPr="00C96EAE">
                    <w:rPr>
                      <w:rFonts w:ascii="Times New Roman" w:hAnsi="Times New Roman" w:cs="Times New Roman"/>
                      <w:bCs/>
                      <w:sz w:val="24"/>
                      <w:szCs w:val="24"/>
                    </w:rPr>
                    <w:t xml:space="preserve"> _______________ </w:t>
                  </w:r>
                </w:p>
              </w:tc>
            </w:tr>
            <w:tr w:rsidR="00C96EAE" w:rsidRPr="00C96EAE" w14:paraId="596B67D5" w14:textId="77777777" w:rsidTr="00C96EAE">
              <w:trPr>
                <w:trHeight w:val="855"/>
              </w:trPr>
              <w:tc>
                <w:tcPr>
                  <w:tcW w:w="2290" w:type="dxa"/>
                  <w:tcBorders>
                    <w:top w:val="nil"/>
                    <w:left w:val="single" w:sz="4" w:space="0" w:color="auto"/>
                    <w:bottom w:val="single" w:sz="4" w:space="0" w:color="auto"/>
                    <w:right w:val="single" w:sz="4" w:space="0" w:color="auto"/>
                  </w:tcBorders>
                  <w:shd w:val="clear" w:color="auto" w:fill="auto"/>
                  <w:vAlign w:val="center"/>
                  <w:hideMark/>
                </w:tcPr>
                <w:p w14:paraId="5088F327" w14:textId="77777777" w:rsidR="00C96EAE" w:rsidRPr="00C96EAE" w:rsidRDefault="00C96EAE" w:rsidP="00F620E5">
                  <w:pPr>
                    <w:spacing w:after="0" w:line="240" w:lineRule="auto"/>
                    <w:ind w:firstLine="176"/>
                    <w:jc w:val="both"/>
                    <w:rPr>
                      <w:rFonts w:ascii="Times New Roman" w:hAnsi="Times New Roman" w:cs="Times New Roman"/>
                      <w:sz w:val="24"/>
                      <w:szCs w:val="24"/>
                    </w:rPr>
                  </w:pPr>
                  <w:r w:rsidRPr="00C96EAE">
                    <w:rPr>
                      <w:rFonts w:ascii="Times New Roman" w:hAnsi="Times New Roman" w:cs="Times New Roman"/>
                      <w:sz w:val="24"/>
                      <w:szCs w:val="24"/>
                    </w:rPr>
                    <w:t>Қайтыс болған</w:t>
                  </w:r>
                  <w:r w:rsidRPr="00C96EAE">
                    <w:rPr>
                      <w:rFonts w:ascii="Times New Roman" w:hAnsi="Times New Roman" w:cs="Times New Roman"/>
                      <w:sz w:val="24"/>
                      <w:szCs w:val="24"/>
                      <w:lang w:val="kk-KZ"/>
                    </w:rPr>
                    <w:t>дар</w:t>
                  </w:r>
                  <w:r w:rsidRPr="00C96EAE">
                    <w:rPr>
                      <w:rFonts w:ascii="Times New Roman" w:hAnsi="Times New Roman" w:cs="Times New Roman"/>
                      <w:sz w:val="24"/>
                      <w:szCs w:val="24"/>
                    </w:rPr>
                    <w:t xml:space="preserve"> не </w:t>
                  </w:r>
                  <w:r w:rsidRPr="00C96EAE">
                    <w:rPr>
                      <w:rFonts w:ascii="Times New Roman" w:hAnsi="Times New Roman" w:cs="Times New Roman"/>
                      <w:sz w:val="24"/>
                      <w:szCs w:val="24"/>
                      <w:lang w:val="kk-KZ"/>
                    </w:rPr>
                    <w:t xml:space="preserve">соттың </w:t>
                  </w:r>
                  <w:r w:rsidRPr="00C96EAE">
                    <w:rPr>
                      <w:rFonts w:ascii="Times New Roman" w:hAnsi="Times New Roman" w:cs="Times New Roman"/>
                      <w:sz w:val="24"/>
                      <w:szCs w:val="24"/>
                    </w:rPr>
                    <w:t>заңды күшіне енген шешімімен қайтыс болды деп жарияланған</w:t>
                  </w:r>
                  <w:r w:rsidRPr="00C96EAE">
                    <w:rPr>
                      <w:rFonts w:ascii="Times New Roman" w:hAnsi="Times New Roman" w:cs="Times New Roman"/>
                      <w:sz w:val="24"/>
                      <w:szCs w:val="24"/>
                      <w:lang w:val="kk-KZ"/>
                    </w:rPr>
                    <w:t>дар</w:t>
                  </w:r>
                  <w:r w:rsidRPr="00C96EAE">
                    <w:rPr>
                      <w:rFonts w:ascii="Times New Roman" w:hAnsi="Times New Roman" w:cs="Times New Roman"/>
                      <w:sz w:val="24"/>
                      <w:szCs w:val="24"/>
                    </w:rPr>
                    <w:t xml:space="preserve"> </w:t>
                  </w:r>
                  <w:r w:rsidRPr="00C96EAE">
                    <w:rPr>
                      <w:rFonts w:ascii="Times New Roman" w:hAnsi="Times New Roman" w:cs="Times New Roman"/>
                      <w:sz w:val="24"/>
                      <w:szCs w:val="24"/>
                      <w:lang w:val="kk-KZ"/>
                    </w:rPr>
                    <w:t>бойынша нысанал</w:t>
                  </w:r>
                  <w:r w:rsidRPr="00C96EAE">
                    <w:rPr>
                      <w:rFonts w:ascii="Times New Roman" w:hAnsi="Times New Roman" w:cs="Times New Roman"/>
                      <w:sz w:val="24"/>
                      <w:szCs w:val="24"/>
                    </w:rPr>
                    <w:t>ы талаптар</w:t>
                  </w:r>
                  <w:r w:rsidRPr="00C96EAE">
                    <w:rPr>
                      <w:rFonts w:ascii="Times New Roman" w:hAnsi="Times New Roman" w:cs="Times New Roman"/>
                      <w:sz w:val="24"/>
                      <w:szCs w:val="24"/>
                      <w:lang w:val="kk-KZ"/>
                    </w:rPr>
                    <w:t>дың</w:t>
                  </w:r>
                  <w:r w:rsidRPr="00C96EAE">
                    <w:rPr>
                      <w:rFonts w:ascii="Times New Roman" w:hAnsi="Times New Roman" w:cs="Times New Roman"/>
                      <w:sz w:val="24"/>
                      <w:szCs w:val="24"/>
                    </w:rPr>
                    <w:t xml:space="preserve"> сомасы</w:t>
                  </w:r>
                </w:p>
              </w:tc>
              <w:tc>
                <w:tcPr>
                  <w:tcW w:w="1276" w:type="dxa"/>
                  <w:tcBorders>
                    <w:top w:val="nil"/>
                    <w:left w:val="nil"/>
                    <w:bottom w:val="single" w:sz="4" w:space="0" w:color="auto"/>
                    <w:right w:val="single" w:sz="4" w:space="0" w:color="auto"/>
                  </w:tcBorders>
                  <w:shd w:val="clear" w:color="auto" w:fill="auto"/>
                  <w:vAlign w:val="center"/>
                  <w:hideMark/>
                </w:tcPr>
                <w:p w14:paraId="30E4ED2B" w14:textId="77777777" w:rsidR="00C96EAE" w:rsidRPr="00C96EAE" w:rsidRDefault="00C96EAE" w:rsidP="00C96EAE">
                  <w:pPr>
                    <w:ind w:firstLine="175"/>
                    <w:jc w:val="both"/>
                    <w:rPr>
                      <w:rFonts w:ascii="Times New Roman" w:hAnsi="Times New Roman" w:cs="Times New Roman"/>
                      <w:bCs/>
                      <w:sz w:val="24"/>
                      <w:szCs w:val="24"/>
                    </w:rPr>
                  </w:pPr>
                  <w:r w:rsidRPr="00C96EAE">
                    <w:rPr>
                      <w:rFonts w:ascii="Times New Roman" w:hAnsi="Times New Roman" w:cs="Times New Roman"/>
                      <w:bCs/>
                      <w:sz w:val="24"/>
                      <w:szCs w:val="24"/>
                    </w:rPr>
                    <w:t xml:space="preserve"> _______________ </w:t>
                  </w:r>
                </w:p>
              </w:tc>
            </w:tr>
            <w:tr w:rsidR="00C96EAE" w:rsidRPr="00C96EAE" w14:paraId="656E7B07" w14:textId="77777777" w:rsidTr="00C96EAE">
              <w:trPr>
                <w:trHeight w:val="855"/>
              </w:trPr>
              <w:tc>
                <w:tcPr>
                  <w:tcW w:w="2290" w:type="dxa"/>
                  <w:tcBorders>
                    <w:top w:val="nil"/>
                    <w:left w:val="single" w:sz="4" w:space="0" w:color="auto"/>
                    <w:bottom w:val="single" w:sz="4" w:space="0" w:color="auto"/>
                    <w:right w:val="single" w:sz="4" w:space="0" w:color="auto"/>
                  </w:tcBorders>
                  <w:shd w:val="clear" w:color="auto" w:fill="auto"/>
                  <w:vAlign w:val="center"/>
                  <w:hideMark/>
                </w:tcPr>
                <w:p w14:paraId="087B2EB9" w14:textId="77777777" w:rsidR="00C96EAE" w:rsidRPr="00C96EAE" w:rsidRDefault="00C96EAE" w:rsidP="00F620E5">
                  <w:pPr>
                    <w:spacing w:after="0" w:line="240" w:lineRule="auto"/>
                    <w:ind w:firstLine="176"/>
                    <w:jc w:val="both"/>
                    <w:rPr>
                      <w:rFonts w:ascii="Times New Roman" w:hAnsi="Times New Roman" w:cs="Times New Roman"/>
                      <w:sz w:val="24"/>
                      <w:szCs w:val="24"/>
                    </w:rPr>
                  </w:pPr>
                  <w:r w:rsidRPr="00C96EAE">
                    <w:rPr>
                      <w:rFonts w:ascii="Times New Roman" w:hAnsi="Times New Roman" w:cs="Times New Roman"/>
                      <w:sz w:val="24"/>
                      <w:szCs w:val="24"/>
                      <w:lang w:val="kk-KZ"/>
                    </w:rPr>
                    <w:t>Н</w:t>
                  </w:r>
                  <w:r w:rsidRPr="00C96EAE">
                    <w:rPr>
                      <w:rFonts w:ascii="Times New Roman" w:hAnsi="Times New Roman" w:cs="Times New Roman"/>
                      <w:sz w:val="24"/>
                      <w:szCs w:val="24"/>
                    </w:rPr>
                    <w:t xml:space="preserve">ысаналы талаптарға </w:t>
                  </w:r>
                  <w:r w:rsidRPr="00C96EAE">
                    <w:rPr>
                      <w:rFonts w:ascii="Times New Roman" w:hAnsi="Times New Roman" w:cs="Times New Roman"/>
                      <w:sz w:val="24"/>
                      <w:szCs w:val="24"/>
                      <w:lang w:val="kk-KZ"/>
                    </w:rPr>
                    <w:t>қ</w:t>
                  </w:r>
                  <w:r w:rsidRPr="00C96EAE">
                    <w:rPr>
                      <w:rFonts w:ascii="Times New Roman" w:hAnsi="Times New Roman" w:cs="Times New Roman"/>
                      <w:sz w:val="24"/>
                      <w:szCs w:val="24"/>
                    </w:rPr>
                    <w:t>атысушы</w:t>
                  </w:r>
                  <w:r w:rsidRPr="00C96EAE">
                    <w:rPr>
                      <w:rFonts w:ascii="Times New Roman" w:hAnsi="Times New Roman" w:cs="Times New Roman"/>
                      <w:sz w:val="24"/>
                      <w:szCs w:val="24"/>
                      <w:lang w:val="kk-KZ"/>
                    </w:rPr>
                    <w:t>лар</w:t>
                  </w:r>
                  <w:r w:rsidRPr="00C96EAE">
                    <w:rPr>
                      <w:rFonts w:ascii="Times New Roman" w:hAnsi="Times New Roman" w:cs="Times New Roman"/>
                      <w:sz w:val="24"/>
                      <w:szCs w:val="24"/>
                    </w:rPr>
                    <w:t xml:space="preserve"> </w:t>
                  </w:r>
                  <w:r w:rsidRPr="00C96EAE">
                    <w:rPr>
                      <w:rFonts w:ascii="Times New Roman" w:hAnsi="Times New Roman" w:cs="Times New Roman"/>
                      <w:sz w:val="24"/>
                      <w:szCs w:val="24"/>
                    </w:rPr>
                    <w:lastRenderedPageBreak/>
                    <w:t>болуға құқығы бар</w:t>
                  </w:r>
                  <w:r w:rsidRPr="00C96EAE">
                    <w:rPr>
                      <w:rFonts w:ascii="Times New Roman" w:hAnsi="Times New Roman" w:cs="Times New Roman"/>
                      <w:sz w:val="24"/>
                      <w:szCs w:val="24"/>
                      <w:lang w:val="kk-KZ"/>
                    </w:rPr>
                    <w:t>,</w:t>
                  </w:r>
                  <w:r w:rsidRPr="00C96EAE">
                    <w:rPr>
                      <w:rFonts w:ascii="Times New Roman" w:hAnsi="Times New Roman" w:cs="Times New Roman"/>
                      <w:sz w:val="24"/>
                      <w:szCs w:val="24"/>
                    </w:rPr>
                    <w:t xml:space="preserve"> </w:t>
                  </w:r>
                  <w:r w:rsidRPr="00C96EAE">
                    <w:rPr>
                      <w:rFonts w:ascii="Times New Roman" w:hAnsi="Times New Roman" w:cs="Times New Roman"/>
                      <w:sz w:val="24"/>
                      <w:szCs w:val="24"/>
                      <w:lang w:val="kk-KZ"/>
                    </w:rPr>
                    <w:t>б</w:t>
                  </w:r>
                  <w:r w:rsidRPr="00C96EAE">
                    <w:rPr>
                      <w:rFonts w:ascii="Times New Roman" w:hAnsi="Times New Roman" w:cs="Times New Roman"/>
                      <w:sz w:val="24"/>
                      <w:szCs w:val="24"/>
                    </w:rPr>
                    <w:t>ұрын ес</w:t>
                  </w:r>
                  <w:r w:rsidRPr="00C96EAE">
                    <w:rPr>
                      <w:rFonts w:ascii="Times New Roman" w:hAnsi="Times New Roman" w:cs="Times New Roman"/>
                      <w:sz w:val="24"/>
                      <w:szCs w:val="24"/>
                      <w:lang w:val="kk-KZ"/>
                    </w:rPr>
                    <w:t>еп</w:t>
                  </w:r>
                  <w:r w:rsidRPr="00C96EAE">
                    <w:rPr>
                      <w:rFonts w:ascii="Times New Roman" w:hAnsi="Times New Roman" w:cs="Times New Roman"/>
                      <w:sz w:val="24"/>
                      <w:szCs w:val="24"/>
                    </w:rPr>
                    <w:t>ке</w:t>
                  </w:r>
                  <w:r w:rsidRPr="00C96EAE">
                    <w:rPr>
                      <w:rFonts w:ascii="Times New Roman" w:hAnsi="Times New Roman" w:cs="Times New Roman"/>
                      <w:sz w:val="24"/>
                      <w:szCs w:val="24"/>
                      <w:lang w:val="kk-KZ"/>
                    </w:rPr>
                    <w:t xml:space="preserve"> алынбаған</w:t>
                  </w:r>
                  <w:r w:rsidRPr="00C96EAE">
                    <w:rPr>
                      <w:rFonts w:ascii="Times New Roman" w:hAnsi="Times New Roman" w:cs="Times New Roman"/>
                      <w:sz w:val="24"/>
                      <w:szCs w:val="24"/>
                    </w:rPr>
                    <w:t xml:space="preserve"> </w:t>
                  </w:r>
                  <w:r w:rsidRPr="00C96EAE">
                    <w:rPr>
                      <w:rFonts w:ascii="Times New Roman" w:hAnsi="Times New Roman" w:cs="Times New Roman"/>
                      <w:sz w:val="24"/>
                      <w:szCs w:val="24"/>
                      <w:lang w:val="kk-KZ"/>
                    </w:rPr>
                    <w:t>адамд</w:t>
                  </w:r>
                  <w:r w:rsidRPr="00C96EAE">
                    <w:rPr>
                      <w:rFonts w:ascii="Times New Roman" w:hAnsi="Times New Roman" w:cs="Times New Roman"/>
                      <w:sz w:val="24"/>
                      <w:szCs w:val="24"/>
                    </w:rPr>
                    <w:t>ар бойынша нысаналы талаптардың сомасы</w:t>
                  </w:r>
                </w:p>
              </w:tc>
              <w:tc>
                <w:tcPr>
                  <w:tcW w:w="1276" w:type="dxa"/>
                  <w:tcBorders>
                    <w:top w:val="nil"/>
                    <w:left w:val="nil"/>
                    <w:bottom w:val="single" w:sz="4" w:space="0" w:color="auto"/>
                    <w:right w:val="single" w:sz="4" w:space="0" w:color="auto"/>
                  </w:tcBorders>
                  <w:shd w:val="clear" w:color="auto" w:fill="auto"/>
                  <w:vAlign w:val="center"/>
                  <w:hideMark/>
                </w:tcPr>
                <w:p w14:paraId="78BC2899" w14:textId="77777777" w:rsidR="00C96EAE" w:rsidRPr="00C96EAE" w:rsidRDefault="00C96EAE" w:rsidP="00C96EAE">
                  <w:pPr>
                    <w:ind w:firstLine="175"/>
                    <w:jc w:val="both"/>
                    <w:rPr>
                      <w:rFonts w:ascii="Times New Roman" w:hAnsi="Times New Roman" w:cs="Times New Roman"/>
                      <w:bCs/>
                      <w:sz w:val="24"/>
                      <w:szCs w:val="24"/>
                    </w:rPr>
                  </w:pPr>
                  <w:r w:rsidRPr="00C96EAE">
                    <w:rPr>
                      <w:rFonts w:ascii="Times New Roman" w:hAnsi="Times New Roman" w:cs="Times New Roman"/>
                      <w:bCs/>
                      <w:sz w:val="24"/>
                      <w:szCs w:val="24"/>
                    </w:rPr>
                    <w:lastRenderedPageBreak/>
                    <w:t xml:space="preserve"> _______________ </w:t>
                  </w:r>
                </w:p>
              </w:tc>
            </w:tr>
            <w:tr w:rsidR="00C96EAE" w:rsidRPr="00C96EAE" w14:paraId="7329E89C" w14:textId="77777777" w:rsidTr="00C96EAE">
              <w:trPr>
                <w:trHeight w:val="855"/>
              </w:trPr>
              <w:tc>
                <w:tcPr>
                  <w:tcW w:w="2290" w:type="dxa"/>
                  <w:tcBorders>
                    <w:top w:val="nil"/>
                    <w:left w:val="single" w:sz="4" w:space="0" w:color="auto"/>
                    <w:bottom w:val="single" w:sz="4" w:space="0" w:color="auto"/>
                    <w:right w:val="single" w:sz="4" w:space="0" w:color="auto"/>
                  </w:tcBorders>
                  <w:shd w:val="clear" w:color="auto" w:fill="auto"/>
                  <w:vAlign w:val="center"/>
                  <w:hideMark/>
                </w:tcPr>
                <w:p w14:paraId="5A72A8B6" w14:textId="77777777" w:rsidR="00C96EAE" w:rsidRPr="00C96EAE" w:rsidRDefault="00C96EAE" w:rsidP="00F620E5">
                  <w:pPr>
                    <w:spacing w:after="0" w:line="240" w:lineRule="auto"/>
                    <w:ind w:firstLine="176"/>
                    <w:jc w:val="both"/>
                    <w:rPr>
                      <w:rFonts w:ascii="Times New Roman" w:hAnsi="Times New Roman" w:cs="Times New Roman"/>
                      <w:sz w:val="24"/>
                      <w:szCs w:val="24"/>
                    </w:rPr>
                  </w:pPr>
                  <w:r w:rsidRPr="00C96EAE">
                    <w:rPr>
                      <w:rFonts w:ascii="Times New Roman" w:hAnsi="Times New Roman" w:cs="Times New Roman"/>
                      <w:sz w:val="24"/>
                      <w:szCs w:val="24"/>
                    </w:rPr>
                    <w:t xml:space="preserve">«Бірыңғай жинақтаушы зейнетақы қоры» </w:t>
                  </w:r>
                  <w:r w:rsidRPr="00C96EAE">
                    <w:rPr>
                      <w:rFonts w:ascii="Times New Roman" w:hAnsi="Times New Roman" w:cs="Times New Roman"/>
                      <w:sz w:val="24"/>
                      <w:szCs w:val="24"/>
                      <w:lang w:val="kk-KZ"/>
                    </w:rPr>
                    <w:t>акционерлік қоғамының</w:t>
                  </w:r>
                  <w:r w:rsidRPr="00C96EAE">
                    <w:rPr>
                      <w:rFonts w:ascii="Times New Roman" w:hAnsi="Times New Roman" w:cs="Times New Roman"/>
                      <w:sz w:val="24"/>
                      <w:szCs w:val="24"/>
                    </w:rPr>
                    <w:t xml:space="preserve"> нысаналы активтер шотына нысаналы жинақтар түрінде аударуға</w:t>
                  </w:r>
                  <w:r w:rsidRPr="00C96EAE">
                    <w:rPr>
                      <w:rFonts w:ascii="Times New Roman" w:hAnsi="Times New Roman" w:cs="Times New Roman"/>
                      <w:sz w:val="24"/>
                      <w:szCs w:val="24"/>
                      <w:lang w:val="kk-KZ"/>
                    </w:rPr>
                    <w:t xml:space="preserve"> арналған</w:t>
                  </w:r>
                  <w:r w:rsidRPr="00C96EAE">
                    <w:rPr>
                      <w:rFonts w:ascii="Times New Roman" w:hAnsi="Times New Roman" w:cs="Times New Roman"/>
                      <w:sz w:val="24"/>
                      <w:szCs w:val="24"/>
                    </w:rPr>
                    <w:t xml:space="preserve"> нысаналы талаптардың барлық сомасы</w:t>
                  </w:r>
                </w:p>
              </w:tc>
              <w:tc>
                <w:tcPr>
                  <w:tcW w:w="1276" w:type="dxa"/>
                  <w:tcBorders>
                    <w:top w:val="nil"/>
                    <w:left w:val="nil"/>
                    <w:bottom w:val="single" w:sz="4" w:space="0" w:color="auto"/>
                    <w:right w:val="single" w:sz="4" w:space="0" w:color="auto"/>
                  </w:tcBorders>
                  <w:shd w:val="clear" w:color="auto" w:fill="auto"/>
                  <w:vAlign w:val="center"/>
                  <w:hideMark/>
                </w:tcPr>
                <w:p w14:paraId="7BBF40E7" w14:textId="77777777" w:rsidR="00C96EAE" w:rsidRPr="00C96EAE" w:rsidRDefault="00C96EAE" w:rsidP="00C96EAE">
                  <w:pPr>
                    <w:ind w:firstLine="175"/>
                    <w:jc w:val="both"/>
                    <w:rPr>
                      <w:rFonts w:ascii="Times New Roman" w:hAnsi="Times New Roman" w:cs="Times New Roman"/>
                      <w:bCs/>
                      <w:sz w:val="24"/>
                      <w:szCs w:val="24"/>
                    </w:rPr>
                  </w:pPr>
                  <w:r w:rsidRPr="00C96EAE">
                    <w:rPr>
                      <w:rFonts w:ascii="Times New Roman" w:hAnsi="Times New Roman" w:cs="Times New Roman"/>
                      <w:bCs/>
                      <w:sz w:val="24"/>
                      <w:szCs w:val="24"/>
                    </w:rPr>
                    <w:t xml:space="preserve"> _______________ </w:t>
                  </w:r>
                </w:p>
              </w:tc>
            </w:tr>
            <w:tr w:rsidR="00C96EAE" w:rsidRPr="00C96EAE" w14:paraId="0F18F05C" w14:textId="77777777" w:rsidTr="00C96EAE">
              <w:trPr>
                <w:trHeight w:val="900"/>
              </w:trPr>
              <w:tc>
                <w:tcPr>
                  <w:tcW w:w="2290" w:type="dxa"/>
                  <w:tcBorders>
                    <w:top w:val="nil"/>
                    <w:left w:val="single" w:sz="4" w:space="0" w:color="auto"/>
                    <w:bottom w:val="single" w:sz="4" w:space="0" w:color="auto"/>
                    <w:right w:val="single" w:sz="4" w:space="0" w:color="auto"/>
                  </w:tcBorders>
                  <w:shd w:val="clear" w:color="auto" w:fill="auto"/>
                  <w:vAlign w:val="center"/>
                  <w:hideMark/>
                </w:tcPr>
                <w:p w14:paraId="29CD8AE8" w14:textId="77777777" w:rsidR="00C96EAE" w:rsidRPr="00F620E5" w:rsidRDefault="00C96EAE" w:rsidP="00F620E5">
                  <w:pPr>
                    <w:spacing w:after="0" w:line="240" w:lineRule="auto"/>
                    <w:ind w:firstLine="176"/>
                    <w:jc w:val="both"/>
                    <w:rPr>
                      <w:rFonts w:ascii="Times New Roman" w:hAnsi="Times New Roman" w:cs="Times New Roman"/>
                      <w:b/>
                      <w:sz w:val="24"/>
                      <w:szCs w:val="24"/>
                    </w:rPr>
                  </w:pPr>
                  <w:r w:rsidRPr="00F620E5">
                    <w:rPr>
                      <w:rFonts w:ascii="Times New Roman" w:hAnsi="Times New Roman" w:cs="Times New Roman"/>
                      <w:b/>
                      <w:sz w:val="24"/>
                      <w:szCs w:val="24"/>
                      <w:lang w:val="kk-KZ"/>
                    </w:rPr>
                    <w:t>Н</w:t>
                  </w:r>
                  <w:r w:rsidRPr="00F620E5">
                    <w:rPr>
                      <w:rFonts w:ascii="Times New Roman" w:hAnsi="Times New Roman" w:cs="Times New Roman"/>
                      <w:b/>
                      <w:sz w:val="24"/>
                      <w:szCs w:val="24"/>
                    </w:rPr>
                    <w:t>ысаналы жинақтар</w:t>
                  </w:r>
                  <w:r w:rsidRPr="00F620E5">
                    <w:rPr>
                      <w:rFonts w:ascii="Times New Roman" w:hAnsi="Times New Roman" w:cs="Times New Roman"/>
                      <w:b/>
                      <w:sz w:val="24"/>
                      <w:szCs w:val="24"/>
                      <w:lang w:val="kk-KZ"/>
                    </w:rPr>
                    <w:t xml:space="preserve"> н</w:t>
                  </w:r>
                  <w:r w:rsidRPr="00F620E5">
                    <w:rPr>
                      <w:rFonts w:ascii="Times New Roman" w:hAnsi="Times New Roman" w:cs="Times New Roman"/>
                      <w:b/>
                      <w:sz w:val="24"/>
                      <w:szCs w:val="24"/>
                    </w:rPr>
                    <w:t>ысаналы жинақтау шотына есеп</w:t>
                  </w:r>
                  <w:r w:rsidRPr="00F620E5">
                    <w:rPr>
                      <w:rFonts w:ascii="Times New Roman" w:hAnsi="Times New Roman" w:cs="Times New Roman"/>
                      <w:b/>
                      <w:sz w:val="24"/>
                      <w:szCs w:val="24"/>
                      <w:lang w:val="kk-KZ"/>
                    </w:rPr>
                    <w:t>к</w:t>
                  </w:r>
                  <w:r w:rsidRPr="00F620E5">
                    <w:rPr>
                      <w:rFonts w:ascii="Times New Roman" w:hAnsi="Times New Roman" w:cs="Times New Roman"/>
                      <w:b/>
                      <w:sz w:val="24"/>
                      <w:szCs w:val="24"/>
                    </w:rPr>
                    <w:t>е</w:t>
                  </w:r>
                  <w:r w:rsidRPr="00F620E5">
                    <w:rPr>
                      <w:rFonts w:ascii="Times New Roman" w:hAnsi="Times New Roman" w:cs="Times New Roman"/>
                      <w:b/>
                      <w:sz w:val="24"/>
                      <w:szCs w:val="24"/>
                      <w:lang w:val="kk-KZ"/>
                    </w:rPr>
                    <w:t xml:space="preserve"> жатқызылға</w:t>
                  </w:r>
                  <w:r w:rsidRPr="00F620E5">
                    <w:rPr>
                      <w:rFonts w:ascii="Times New Roman" w:hAnsi="Times New Roman" w:cs="Times New Roman"/>
                      <w:b/>
                      <w:sz w:val="24"/>
                      <w:szCs w:val="24"/>
                    </w:rPr>
                    <w:t>нн</w:t>
                  </w:r>
                  <w:r w:rsidRPr="00F620E5">
                    <w:rPr>
                      <w:rFonts w:ascii="Times New Roman" w:hAnsi="Times New Roman" w:cs="Times New Roman"/>
                      <w:b/>
                      <w:sz w:val="24"/>
                      <w:szCs w:val="24"/>
                      <w:lang w:val="kk-KZ"/>
                    </w:rPr>
                    <w:t>а</w:t>
                  </w:r>
                  <w:r w:rsidRPr="00F620E5">
                    <w:rPr>
                      <w:rFonts w:ascii="Times New Roman" w:hAnsi="Times New Roman" w:cs="Times New Roman"/>
                      <w:b/>
                      <w:sz w:val="24"/>
                      <w:szCs w:val="24"/>
                    </w:rPr>
                    <w:t xml:space="preserve">н кейін Қазақстан Республикасының азаматтығын жоғалтқан, Қазақстан Республикасының азаматтығынан шыққан адамдар </w:t>
                  </w:r>
                  <w:r w:rsidRPr="00F620E5">
                    <w:rPr>
                      <w:rFonts w:ascii="Times New Roman" w:hAnsi="Times New Roman" w:cs="Times New Roman"/>
                      <w:b/>
                      <w:sz w:val="24"/>
                      <w:szCs w:val="24"/>
                    </w:rPr>
                    <w:lastRenderedPageBreak/>
                    <w:t xml:space="preserve">бойынша аударуға </w:t>
                  </w:r>
                  <w:r w:rsidRPr="00F620E5">
                    <w:rPr>
                      <w:rFonts w:ascii="Times New Roman" w:hAnsi="Times New Roman" w:cs="Times New Roman"/>
                      <w:b/>
                      <w:sz w:val="24"/>
                      <w:szCs w:val="24"/>
                      <w:lang w:val="kk-KZ"/>
                    </w:rPr>
                    <w:t xml:space="preserve">арналған </w:t>
                  </w:r>
                  <w:r w:rsidRPr="00F620E5">
                    <w:rPr>
                      <w:rFonts w:ascii="Times New Roman" w:hAnsi="Times New Roman" w:cs="Times New Roman"/>
                      <w:b/>
                      <w:sz w:val="24"/>
                      <w:szCs w:val="24"/>
                    </w:rPr>
                    <w:t>нысаналы талаптардың сомасын түзету</w:t>
                  </w:r>
                </w:p>
              </w:tc>
              <w:tc>
                <w:tcPr>
                  <w:tcW w:w="1276" w:type="dxa"/>
                  <w:tcBorders>
                    <w:top w:val="nil"/>
                    <w:left w:val="nil"/>
                    <w:bottom w:val="single" w:sz="4" w:space="0" w:color="auto"/>
                    <w:right w:val="single" w:sz="4" w:space="0" w:color="auto"/>
                  </w:tcBorders>
                  <w:shd w:val="clear" w:color="auto" w:fill="auto"/>
                  <w:vAlign w:val="center"/>
                  <w:hideMark/>
                </w:tcPr>
                <w:p w14:paraId="4D569EDA" w14:textId="77777777" w:rsidR="00C96EAE" w:rsidRPr="00C96EAE" w:rsidRDefault="00C96EAE" w:rsidP="00C96EAE">
                  <w:pPr>
                    <w:ind w:firstLine="175"/>
                    <w:jc w:val="both"/>
                    <w:rPr>
                      <w:rFonts w:ascii="Times New Roman" w:hAnsi="Times New Roman" w:cs="Times New Roman"/>
                      <w:bCs/>
                      <w:sz w:val="24"/>
                      <w:szCs w:val="24"/>
                    </w:rPr>
                  </w:pPr>
                  <w:r w:rsidRPr="00C96EAE">
                    <w:rPr>
                      <w:rFonts w:ascii="Times New Roman" w:hAnsi="Times New Roman" w:cs="Times New Roman"/>
                      <w:bCs/>
                      <w:sz w:val="24"/>
                      <w:szCs w:val="24"/>
                    </w:rPr>
                    <w:lastRenderedPageBreak/>
                    <w:t xml:space="preserve"> ______________ </w:t>
                  </w:r>
                </w:p>
              </w:tc>
            </w:tr>
            <w:tr w:rsidR="00C96EAE" w:rsidRPr="00C96EAE" w14:paraId="27DE192D" w14:textId="77777777" w:rsidTr="00C96EAE">
              <w:trPr>
                <w:trHeight w:val="855"/>
              </w:trPr>
              <w:tc>
                <w:tcPr>
                  <w:tcW w:w="2290" w:type="dxa"/>
                  <w:tcBorders>
                    <w:top w:val="nil"/>
                    <w:left w:val="single" w:sz="4" w:space="0" w:color="auto"/>
                    <w:bottom w:val="single" w:sz="4" w:space="0" w:color="auto"/>
                    <w:right w:val="single" w:sz="4" w:space="0" w:color="auto"/>
                  </w:tcBorders>
                  <w:shd w:val="clear" w:color="auto" w:fill="auto"/>
                  <w:vAlign w:val="center"/>
                  <w:hideMark/>
                </w:tcPr>
                <w:p w14:paraId="4AC9A0C2" w14:textId="77777777" w:rsidR="00C96EAE" w:rsidRPr="00C96EAE" w:rsidRDefault="00C96EAE" w:rsidP="00F620E5">
                  <w:pPr>
                    <w:spacing w:after="0" w:line="240" w:lineRule="auto"/>
                    <w:ind w:firstLine="176"/>
                    <w:jc w:val="both"/>
                    <w:rPr>
                      <w:rFonts w:ascii="Times New Roman" w:hAnsi="Times New Roman" w:cs="Times New Roman"/>
                      <w:sz w:val="24"/>
                      <w:szCs w:val="24"/>
                    </w:rPr>
                  </w:pPr>
                  <w:r w:rsidRPr="00C96EAE">
                    <w:rPr>
                      <w:rFonts w:ascii="Times New Roman" w:hAnsi="Times New Roman" w:cs="Times New Roman"/>
                      <w:sz w:val="24"/>
                      <w:szCs w:val="24"/>
                    </w:rPr>
                    <w:t xml:space="preserve">«Бірыңғай жинақтаушы зейнетақы қоры» </w:t>
                  </w:r>
                  <w:r w:rsidRPr="00C96EAE">
                    <w:rPr>
                      <w:rFonts w:ascii="Times New Roman" w:hAnsi="Times New Roman" w:cs="Times New Roman"/>
                      <w:sz w:val="24"/>
                      <w:szCs w:val="24"/>
                      <w:lang w:val="kk-KZ"/>
                    </w:rPr>
                    <w:t>акционерлік қоғамының</w:t>
                  </w:r>
                  <w:r w:rsidRPr="00C96EAE">
                    <w:rPr>
                      <w:rFonts w:ascii="Times New Roman" w:hAnsi="Times New Roman" w:cs="Times New Roman"/>
                      <w:sz w:val="24"/>
                      <w:szCs w:val="24"/>
                    </w:rPr>
                    <w:t xml:space="preserve"> нысаналы активтер шотына аудару</w:t>
                  </w:r>
                  <w:r w:rsidRPr="00C96EAE">
                    <w:rPr>
                      <w:rFonts w:ascii="Times New Roman" w:hAnsi="Times New Roman" w:cs="Times New Roman"/>
                      <w:sz w:val="24"/>
                      <w:szCs w:val="24"/>
                      <w:lang w:val="kk-KZ"/>
                    </w:rPr>
                    <w:t>ға</w:t>
                  </w:r>
                  <w:r w:rsidRPr="00C96EAE">
                    <w:rPr>
                      <w:rFonts w:ascii="Times New Roman" w:hAnsi="Times New Roman" w:cs="Times New Roman"/>
                      <w:sz w:val="24"/>
                      <w:szCs w:val="24"/>
                    </w:rPr>
                    <w:t xml:space="preserve"> </w:t>
                  </w:r>
                  <w:r w:rsidRPr="00C96EAE">
                    <w:rPr>
                      <w:rFonts w:ascii="Times New Roman" w:hAnsi="Times New Roman" w:cs="Times New Roman"/>
                      <w:sz w:val="24"/>
                      <w:szCs w:val="24"/>
                      <w:lang w:val="kk-KZ"/>
                    </w:rPr>
                    <w:t>арналған</w:t>
                  </w:r>
                  <w:r w:rsidRPr="00C96EAE">
                    <w:rPr>
                      <w:rFonts w:ascii="Times New Roman" w:hAnsi="Times New Roman" w:cs="Times New Roman"/>
                      <w:sz w:val="24"/>
                      <w:szCs w:val="24"/>
                    </w:rPr>
                    <w:t xml:space="preserve"> сома</w:t>
                  </w:r>
                  <w:r w:rsidRPr="00C96EAE">
                    <w:rPr>
                      <w:rFonts w:ascii="Times New Roman" w:hAnsi="Times New Roman" w:cs="Times New Roman"/>
                      <w:sz w:val="24"/>
                      <w:szCs w:val="24"/>
                      <w:lang w:val="kk-KZ"/>
                    </w:rPr>
                    <w:t>ның</w:t>
                  </w:r>
                  <w:r w:rsidRPr="00C96EAE">
                    <w:rPr>
                      <w:rFonts w:ascii="Times New Roman" w:hAnsi="Times New Roman" w:cs="Times New Roman"/>
                      <w:sz w:val="24"/>
                      <w:szCs w:val="24"/>
                    </w:rPr>
                    <w:t xml:space="preserve"> жиыны</w:t>
                  </w:r>
                </w:p>
              </w:tc>
              <w:tc>
                <w:tcPr>
                  <w:tcW w:w="1276" w:type="dxa"/>
                  <w:tcBorders>
                    <w:top w:val="nil"/>
                    <w:left w:val="nil"/>
                    <w:bottom w:val="single" w:sz="4" w:space="0" w:color="auto"/>
                    <w:right w:val="single" w:sz="4" w:space="0" w:color="auto"/>
                  </w:tcBorders>
                  <w:shd w:val="clear" w:color="auto" w:fill="auto"/>
                  <w:vAlign w:val="center"/>
                  <w:hideMark/>
                </w:tcPr>
                <w:p w14:paraId="34291A2E" w14:textId="77777777" w:rsidR="00C96EAE" w:rsidRPr="00C96EAE" w:rsidRDefault="00C96EAE" w:rsidP="00C96EAE">
                  <w:pPr>
                    <w:ind w:firstLine="175"/>
                    <w:jc w:val="both"/>
                    <w:rPr>
                      <w:rFonts w:ascii="Times New Roman" w:hAnsi="Times New Roman" w:cs="Times New Roman"/>
                      <w:bCs/>
                      <w:sz w:val="24"/>
                      <w:szCs w:val="24"/>
                    </w:rPr>
                  </w:pPr>
                  <w:r w:rsidRPr="00C96EAE">
                    <w:rPr>
                      <w:rFonts w:ascii="Times New Roman" w:hAnsi="Times New Roman" w:cs="Times New Roman"/>
                      <w:bCs/>
                      <w:sz w:val="24"/>
                      <w:szCs w:val="24"/>
                    </w:rPr>
                    <w:t xml:space="preserve"> _______________ </w:t>
                  </w:r>
                </w:p>
              </w:tc>
            </w:tr>
          </w:tbl>
          <w:p w14:paraId="0E788B3F" w14:textId="77777777" w:rsidR="00C96EAE" w:rsidRPr="00C96EAE" w:rsidRDefault="00C96EAE" w:rsidP="00C96EAE">
            <w:pPr>
              <w:ind w:firstLine="175"/>
              <w:jc w:val="both"/>
              <w:rPr>
                <w:rFonts w:ascii="Times New Roman" w:hAnsi="Times New Roman" w:cs="Times New Roman"/>
                <w:b/>
                <w:sz w:val="24"/>
                <w:szCs w:val="24"/>
              </w:rPr>
            </w:pPr>
          </w:p>
          <w:p w14:paraId="4EA79717" w14:textId="25B8E8B2" w:rsidR="00C96EAE" w:rsidRPr="00C96EAE" w:rsidRDefault="00C96EAE" w:rsidP="00C96EAE">
            <w:pPr>
              <w:ind w:firstLine="175"/>
              <w:jc w:val="both"/>
              <w:rPr>
                <w:rFonts w:ascii="Times New Roman" w:hAnsi="Times New Roman" w:cs="Times New Roman"/>
                <w:b/>
                <w:sz w:val="24"/>
                <w:szCs w:val="24"/>
              </w:rPr>
            </w:pPr>
            <w:r w:rsidRPr="00C96EAE">
              <w:rPr>
                <w:rFonts w:ascii="Times New Roman" w:hAnsi="Times New Roman" w:cs="Times New Roman"/>
                <w:sz w:val="24"/>
                <w:szCs w:val="24"/>
              </w:rPr>
              <w:t xml:space="preserve">«Бірыңғай жинақтаушы зейнетақы қоры» </w:t>
            </w:r>
            <w:r w:rsidRPr="00C96EAE">
              <w:rPr>
                <w:rFonts w:ascii="Times New Roman" w:hAnsi="Times New Roman" w:cs="Times New Roman"/>
                <w:sz w:val="24"/>
                <w:szCs w:val="24"/>
                <w:lang w:val="kk-KZ"/>
              </w:rPr>
              <w:t>акционерлік қоғамы</w:t>
            </w:r>
          </w:p>
          <w:p w14:paraId="0E5C31B0" w14:textId="77777777" w:rsidR="00C96EAE" w:rsidRPr="00C96EAE" w:rsidRDefault="00C96EAE" w:rsidP="00C96EAE">
            <w:pPr>
              <w:ind w:firstLine="175"/>
              <w:jc w:val="both"/>
              <w:rPr>
                <w:rFonts w:ascii="Times New Roman" w:hAnsi="Times New Roman" w:cs="Times New Roman"/>
                <w:sz w:val="24"/>
                <w:szCs w:val="24"/>
              </w:rPr>
            </w:pPr>
            <w:r w:rsidRPr="00C96EAE">
              <w:rPr>
                <w:rFonts w:ascii="Times New Roman" w:hAnsi="Times New Roman" w:cs="Times New Roman"/>
                <w:sz w:val="24"/>
                <w:szCs w:val="24"/>
              </w:rPr>
              <w:t>________________/______________/_______________</w:t>
            </w:r>
          </w:p>
          <w:p w14:paraId="01EAE8BC" w14:textId="77777777" w:rsidR="00C96EAE" w:rsidRPr="00C96EAE" w:rsidRDefault="00C96EAE" w:rsidP="00C96EAE">
            <w:pPr>
              <w:ind w:firstLine="175"/>
              <w:jc w:val="both"/>
              <w:rPr>
                <w:rFonts w:ascii="Times New Roman" w:hAnsi="Times New Roman" w:cs="Times New Roman"/>
                <w:sz w:val="24"/>
                <w:szCs w:val="24"/>
                <w:lang w:val="kk-KZ"/>
              </w:rPr>
            </w:pPr>
            <w:r w:rsidRPr="00C96EAE">
              <w:rPr>
                <w:rFonts w:ascii="Times New Roman" w:hAnsi="Times New Roman" w:cs="Times New Roman"/>
                <w:sz w:val="24"/>
                <w:szCs w:val="24"/>
                <w:lang w:val="kk-KZ"/>
              </w:rPr>
              <w:t xml:space="preserve">Мөр орны                   </w:t>
            </w:r>
            <w:r w:rsidRPr="00C96EAE">
              <w:rPr>
                <w:rFonts w:ascii="Times New Roman" w:hAnsi="Times New Roman" w:cs="Times New Roman"/>
                <w:sz w:val="24"/>
                <w:szCs w:val="24"/>
              </w:rPr>
              <w:t>лауазым</w:t>
            </w:r>
            <w:r w:rsidRPr="00C96EAE">
              <w:rPr>
                <w:rFonts w:ascii="Times New Roman" w:hAnsi="Times New Roman" w:cs="Times New Roman"/>
                <w:sz w:val="24"/>
                <w:szCs w:val="24"/>
                <w:lang w:val="kk-KZ"/>
              </w:rPr>
              <w:t xml:space="preserve">ы              </w:t>
            </w:r>
            <w:r w:rsidRPr="00C96EAE">
              <w:rPr>
                <w:rFonts w:ascii="Times New Roman" w:hAnsi="Times New Roman" w:cs="Times New Roman"/>
                <w:sz w:val="24"/>
                <w:szCs w:val="24"/>
              </w:rPr>
              <w:t xml:space="preserve"> қолы</w:t>
            </w:r>
            <w:r w:rsidRPr="00C96EAE">
              <w:rPr>
                <w:rFonts w:ascii="Times New Roman" w:hAnsi="Times New Roman" w:cs="Times New Roman"/>
                <w:sz w:val="24"/>
                <w:szCs w:val="24"/>
                <w:lang w:val="kk-KZ"/>
              </w:rPr>
              <w:t xml:space="preserve">                 </w:t>
            </w:r>
            <w:r w:rsidRPr="00C96EAE">
              <w:rPr>
                <w:rFonts w:ascii="Times New Roman" w:hAnsi="Times New Roman" w:cs="Times New Roman"/>
                <w:sz w:val="24"/>
                <w:szCs w:val="24"/>
              </w:rPr>
              <w:t xml:space="preserve"> толық жаз</w:t>
            </w:r>
            <w:r w:rsidRPr="00C96EAE">
              <w:rPr>
                <w:rFonts w:ascii="Times New Roman" w:hAnsi="Times New Roman" w:cs="Times New Roman"/>
                <w:sz w:val="24"/>
                <w:szCs w:val="24"/>
                <w:lang w:val="kk-KZ"/>
              </w:rPr>
              <w:t>ыл</w:t>
            </w:r>
            <w:r w:rsidRPr="00C96EAE">
              <w:rPr>
                <w:rFonts w:ascii="Times New Roman" w:hAnsi="Times New Roman" w:cs="Times New Roman"/>
                <w:sz w:val="24"/>
                <w:szCs w:val="24"/>
              </w:rPr>
              <w:t>у</w:t>
            </w:r>
            <w:r w:rsidRPr="00C96EAE">
              <w:rPr>
                <w:rFonts w:ascii="Times New Roman" w:hAnsi="Times New Roman" w:cs="Times New Roman"/>
                <w:sz w:val="24"/>
                <w:szCs w:val="24"/>
                <w:lang w:val="kk-KZ"/>
              </w:rPr>
              <w:t>ы</w:t>
            </w:r>
          </w:p>
          <w:p w14:paraId="2BEF25D3" w14:textId="77777777" w:rsidR="00C96EAE" w:rsidRPr="00C96EAE" w:rsidRDefault="00C96EAE" w:rsidP="00C96EAE">
            <w:pPr>
              <w:ind w:firstLine="175"/>
              <w:jc w:val="both"/>
              <w:rPr>
                <w:rFonts w:ascii="Times New Roman" w:hAnsi="Times New Roman" w:cs="Times New Roman"/>
                <w:sz w:val="24"/>
                <w:szCs w:val="24"/>
              </w:rPr>
            </w:pPr>
          </w:p>
          <w:p w14:paraId="5A5C254B" w14:textId="108AEBF8" w:rsidR="00C96EAE" w:rsidRPr="00FD7255" w:rsidRDefault="00C96EAE" w:rsidP="00C96EAE">
            <w:pPr>
              <w:ind w:firstLine="175"/>
              <w:jc w:val="both"/>
              <w:rPr>
                <w:sz w:val="28"/>
                <w:szCs w:val="28"/>
                <w:lang w:val="kk-KZ"/>
              </w:rPr>
            </w:pPr>
            <w:r w:rsidRPr="00C96EAE">
              <w:rPr>
                <w:rFonts w:ascii="Times New Roman" w:hAnsi="Times New Roman" w:cs="Times New Roman"/>
                <w:sz w:val="24"/>
                <w:szCs w:val="24"/>
              </w:rPr>
              <w:t>Қол қойылған күн _</w:t>
            </w:r>
          </w:p>
        </w:tc>
        <w:tc>
          <w:tcPr>
            <w:tcW w:w="4961" w:type="dxa"/>
            <w:tcBorders>
              <w:top w:val="single" w:sz="4" w:space="0" w:color="000000"/>
              <w:left w:val="single" w:sz="4" w:space="0" w:color="000000"/>
              <w:bottom w:val="single" w:sz="4" w:space="0" w:color="000000"/>
              <w:right w:val="single" w:sz="4" w:space="0" w:color="000000"/>
            </w:tcBorders>
          </w:tcPr>
          <w:p w14:paraId="72BF080D" w14:textId="77777777" w:rsidR="00F620E5" w:rsidRPr="00C96EAE" w:rsidRDefault="00F620E5" w:rsidP="00F620E5">
            <w:pPr>
              <w:jc w:val="center"/>
              <w:rPr>
                <w:rFonts w:ascii="Times New Roman" w:hAnsi="Times New Roman" w:cs="Times New Roman"/>
                <w:sz w:val="24"/>
                <w:szCs w:val="24"/>
                <w:lang w:val="kk-KZ"/>
              </w:rPr>
            </w:pPr>
            <w:r w:rsidRPr="00C96EAE">
              <w:rPr>
                <w:rFonts w:ascii="Times New Roman" w:hAnsi="Times New Roman" w:cs="Times New Roman"/>
                <w:sz w:val="24"/>
                <w:szCs w:val="24"/>
                <w:lang w:val="kk-KZ"/>
              </w:rPr>
              <w:lastRenderedPageBreak/>
              <w:t>Нысаналы талаптарды, нысаналы жинақтарды және нысаналы жинақ төлемдерін қалыптастыру мен есепке алу, сондай-ақ нысаналы талаптарды есепке жазу қағидаларына</w:t>
            </w:r>
          </w:p>
          <w:p w14:paraId="25A4E02C" w14:textId="77777777" w:rsidR="00F620E5" w:rsidRDefault="00F620E5" w:rsidP="00F620E5">
            <w:pPr>
              <w:jc w:val="center"/>
              <w:rPr>
                <w:rFonts w:ascii="Times New Roman" w:hAnsi="Times New Roman" w:cs="Times New Roman"/>
                <w:sz w:val="24"/>
                <w:szCs w:val="24"/>
              </w:rPr>
            </w:pPr>
            <w:r w:rsidRPr="00C96EAE">
              <w:rPr>
                <w:rFonts w:ascii="Times New Roman" w:hAnsi="Times New Roman" w:cs="Times New Roman"/>
                <w:sz w:val="24"/>
                <w:szCs w:val="24"/>
              </w:rPr>
              <w:t>3-қосымша</w:t>
            </w:r>
          </w:p>
          <w:p w14:paraId="4138BECB" w14:textId="77777777" w:rsidR="00F620E5" w:rsidRDefault="00F620E5" w:rsidP="00F620E5">
            <w:pPr>
              <w:jc w:val="center"/>
              <w:rPr>
                <w:rFonts w:ascii="Times New Roman" w:hAnsi="Times New Roman" w:cs="Times New Roman"/>
                <w:sz w:val="24"/>
                <w:szCs w:val="24"/>
              </w:rPr>
            </w:pPr>
          </w:p>
          <w:tbl>
            <w:tblPr>
              <w:tblW w:w="3566" w:type="dxa"/>
              <w:tblLayout w:type="fixed"/>
              <w:tblLook w:val="04A0" w:firstRow="1" w:lastRow="0" w:firstColumn="1" w:lastColumn="0" w:noHBand="0" w:noVBand="1"/>
            </w:tblPr>
            <w:tblGrid>
              <w:gridCol w:w="2290"/>
              <w:gridCol w:w="1276"/>
            </w:tblGrid>
            <w:tr w:rsidR="00F620E5" w:rsidRPr="00C96EAE" w14:paraId="0F679939" w14:textId="77777777" w:rsidTr="009F1B54">
              <w:trPr>
                <w:trHeight w:val="300"/>
              </w:trPr>
              <w:tc>
                <w:tcPr>
                  <w:tcW w:w="2290" w:type="dxa"/>
                  <w:tcBorders>
                    <w:top w:val="nil"/>
                    <w:left w:val="nil"/>
                    <w:bottom w:val="nil"/>
                    <w:right w:val="nil"/>
                  </w:tcBorders>
                  <w:shd w:val="clear" w:color="auto" w:fill="auto"/>
                  <w:vAlign w:val="bottom"/>
                  <w:hideMark/>
                </w:tcPr>
                <w:p w14:paraId="38FC3E2C" w14:textId="77777777" w:rsidR="00F620E5" w:rsidRPr="00F620E5" w:rsidRDefault="00F620E5" w:rsidP="00F620E5">
                  <w:pPr>
                    <w:ind w:firstLine="175"/>
                    <w:jc w:val="both"/>
                    <w:rPr>
                      <w:rFonts w:ascii="Times New Roman" w:hAnsi="Times New Roman" w:cs="Times New Roman"/>
                      <w:bCs/>
                      <w:sz w:val="24"/>
                      <w:szCs w:val="24"/>
                    </w:rPr>
                  </w:pPr>
                  <w:r w:rsidRPr="00F620E5">
                    <w:rPr>
                      <w:rFonts w:ascii="Times New Roman" w:hAnsi="Times New Roman" w:cs="Times New Roman"/>
                      <w:bCs/>
                      <w:sz w:val="24"/>
                      <w:szCs w:val="24"/>
                    </w:rPr>
                    <w:t>Нысаналы талаптарды аударуға № __ өтінім</w:t>
                  </w:r>
                </w:p>
              </w:tc>
              <w:tc>
                <w:tcPr>
                  <w:tcW w:w="1276" w:type="dxa"/>
                  <w:tcBorders>
                    <w:top w:val="nil"/>
                    <w:left w:val="nil"/>
                    <w:bottom w:val="nil"/>
                    <w:right w:val="nil"/>
                  </w:tcBorders>
                  <w:shd w:val="clear" w:color="auto" w:fill="auto"/>
                  <w:vAlign w:val="bottom"/>
                  <w:hideMark/>
                </w:tcPr>
                <w:p w14:paraId="3FEA0250" w14:textId="77777777" w:rsidR="00F620E5" w:rsidRPr="00C96EAE" w:rsidRDefault="00F620E5" w:rsidP="00F620E5">
                  <w:pPr>
                    <w:ind w:firstLine="175"/>
                    <w:jc w:val="both"/>
                    <w:rPr>
                      <w:rFonts w:ascii="Times New Roman" w:hAnsi="Times New Roman" w:cs="Times New Roman"/>
                      <w:sz w:val="24"/>
                      <w:szCs w:val="24"/>
                    </w:rPr>
                  </w:pPr>
                  <w:r w:rsidRPr="00C96EAE">
                    <w:rPr>
                      <w:rFonts w:ascii="Times New Roman" w:hAnsi="Times New Roman" w:cs="Times New Roman"/>
                      <w:sz w:val="24"/>
                      <w:szCs w:val="24"/>
                    </w:rPr>
                    <w:t xml:space="preserve">күні ________ </w:t>
                  </w:r>
                </w:p>
              </w:tc>
            </w:tr>
            <w:tr w:rsidR="00F620E5" w:rsidRPr="00C96EAE" w14:paraId="3CE34E9F" w14:textId="77777777" w:rsidTr="009F1B54">
              <w:trPr>
                <w:trHeight w:val="300"/>
              </w:trPr>
              <w:tc>
                <w:tcPr>
                  <w:tcW w:w="2290" w:type="dxa"/>
                  <w:tcBorders>
                    <w:top w:val="nil"/>
                    <w:left w:val="nil"/>
                    <w:bottom w:val="nil"/>
                    <w:right w:val="nil"/>
                  </w:tcBorders>
                  <w:shd w:val="clear" w:color="auto" w:fill="auto"/>
                  <w:vAlign w:val="bottom"/>
                  <w:hideMark/>
                </w:tcPr>
                <w:p w14:paraId="146DD13D" w14:textId="77777777" w:rsidR="00F620E5" w:rsidRPr="00C96EAE" w:rsidRDefault="00F620E5" w:rsidP="00F620E5">
                  <w:pPr>
                    <w:ind w:firstLine="175"/>
                    <w:jc w:val="both"/>
                    <w:rPr>
                      <w:rFonts w:ascii="Times New Roman" w:hAnsi="Times New Roman" w:cs="Times New Roman"/>
                      <w:sz w:val="24"/>
                      <w:szCs w:val="24"/>
                    </w:rPr>
                  </w:pPr>
                </w:p>
              </w:tc>
              <w:tc>
                <w:tcPr>
                  <w:tcW w:w="1276" w:type="dxa"/>
                  <w:tcBorders>
                    <w:top w:val="nil"/>
                    <w:left w:val="nil"/>
                    <w:bottom w:val="nil"/>
                    <w:right w:val="nil"/>
                  </w:tcBorders>
                  <w:shd w:val="clear" w:color="auto" w:fill="auto"/>
                  <w:vAlign w:val="bottom"/>
                  <w:hideMark/>
                </w:tcPr>
                <w:p w14:paraId="5400C71C" w14:textId="77777777" w:rsidR="00F620E5" w:rsidRPr="00C96EAE" w:rsidRDefault="00F620E5" w:rsidP="00F620E5">
                  <w:pPr>
                    <w:ind w:firstLine="175"/>
                    <w:jc w:val="both"/>
                    <w:rPr>
                      <w:rFonts w:ascii="Times New Roman" w:hAnsi="Times New Roman" w:cs="Times New Roman"/>
                      <w:sz w:val="24"/>
                      <w:szCs w:val="24"/>
                    </w:rPr>
                  </w:pPr>
                </w:p>
              </w:tc>
            </w:tr>
            <w:tr w:rsidR="00F620E5" w:rsidRPr="00C96EAE" w14:paraId="36FFC17A" w14:textId="77777777" w:rsidTr="009F1B54">
              <w:trPr>
                <w:trHeight w:val="675"/>
              </w:trPr>
              <w:tc>
                <w:tcPr>
                  <w:tcW w:w="3566" w:type="dxa"/>
                  <w:gridSpan w:val="2"/>
                  <w:tcBorders>
                    <w:top w:val="nil"/>
                    <w:left w:val="nil"/>
                    <w:bottom w:val="nil"/>
                    <w:right w:val="nil"/>
                  </w:tcBorders>
                  <w:shd w:val="clear" w:color="auto" w:fill="auto"/>
                  <w:vAlign w:val="bottom"/>
                  <w:hideMark/>
                </w:tcPr>
                <w:p w14:paraId="774BEE3E" w14:textId="77777777" w:rsidR="00F620E5" w:rsidRPr="00C96EAE" w:rsidRDefault="00F620E5" w:rsidP="00F620E5">
                  <w:pPr>
                    <w:ind w:firstLine="175"/>
                    <w:jc w:val="both"/>
                    <w:rPr>
                      <w:rFonts w:ascii="Times New Roman" w:hAnsi="Times New Roman" w:cs="Times New Roman"/>
                      <w:bCs/>
                      <w:sz w:val="24"/>
                      <w:szCs w:val="24"/>
                    </w:rPr>
                  </w:pPr>
                  <w:r w:rsidRPr="00C96EAE">
                    <w:rPr>
                      <w:rFonts w:ascii="Times New Roman" w:hAnsi="Times New Roman" w:cs="Times New Roman"/>
                      <w:sz w:val="24"/>
                      <w:szCs w:val="24"/>
                      <w:lang w:val="kk-KZ"/>
                    </w:rPr>
                    <w:t xml:space="preserve">Нысаналы талаптарды, нысаналы жинақтарды және нысаналы жинақ төлемдерін </w:t>
                  </w:r>
                  <w:r w:rsidRPr="00C96EAE">
                    <w:rPr>
                      <w:rFonts w:ascii="Times New Roman" w:hAnsi="Times New Roman" w:cs="Times New Roman"/>
                      <w:sz w:val="24"/>
                      <w:szCs w:val="24"/>
                      <w:lang w:val="kk-KZ"/>
                    </w:rPr>
                    <w:lastRenderedPageBreak/>
                    <w:t>қалыптастыру мен есепке алу, сондай-ақ нысаналы талаптарды есепке жазу</w:t>
                  </w:r>
                  <w:r w:rsidRPr="00C96EAE">
                    <w:rPr>
                      <w:rFonts w:ascii="Times New Roman" w:hAnsi="Times New Roman" w:cs="Times New Roman"/>
                      <w:bCs/>
                      <w:sz w:val="24"/>
                      <w:szCs w:val="24"/>
                    </w:rPr>
                    <w:t xml:space="preserve"> қағидаларына сәйкес нысаналы талаптар </w:t>
                  </w:r>
                  <w:r w:rsidRPr="00C96EAE">
                    <w:rPr>
                      <w:rFonts w:ascii="Times New Roman" w:hAnsi="Times New Roman" w:cs="Times New Roman"/>
                      <w:sz w:val="24"/>
                      <w:szCs w:val="24"/>
                    </w:rPr>
                    <w:t xml:space="preserve">«Бірыңғай жинақтаушы зейнетақы қоры» </w:t>
                  </w:r>
                  <w:r w:rsidRPr="00C96EAE">
                    <w:rPr>
                      <w:rFonts w:ascii="Times New Roman" w:hAnsi="Times New Roman" w:cs="Times New Roman"/>
                      <w:sz w:val="24"/>
                      <w:szCs w:val="24"/>
                      <w:lang w:val="kk-KZ"/>
                    </w:rPr>
                    <w:t>акционерлік қоғамының</w:t>
                  </w:r>
                  <w:r w:rsidRPr="00C96EAE">
                    <w:rPr>
                      <w:rFonts w:ascii="Times New Roman" w:hAnsi="Times New Roman" w:cs="Times New Roman"/>
                      <w:bCs/>
                      <w:sz w:val="24"/>
                      <w:szCs w:val="24"/>
                    </w:rPr>
                    <w:t xml:space="preserve"> нысаналы активтер шотына мына сомада аударылсын:</w:t>
                  </w:r>
                </w:p>
              </w:tc>
            </w:tr>
            <w:tr w:rsidR="00F620E5" w:rsidRPr="00C96EAE" w14:paraId="584CDB26" w14:textId="77777777" w:rsidTr="009F1B54">
              <w:trPr>
                <w:trHeight w:val="300"/>
              </w:trPr>
              <w:tc>
                <w:tcPr>
                  <w:tcW w:w="2290" w:type="dxa"/>
                  <w:tcBorders>
                    <w:top w:val="nil"/>
                    <w:left w:val="nil"/>
                    <w:bottom w:val="nil"/>
                    <w:right w:val="nil"/>
                  </w:tcBorders>
                  <w:shd w:val="clear" w:color="auto" w:fill="auto"/>
                  <w:vAlign w:val="bottom"/>
                  <w:hideMark/>
                </w:tcPr>
                <w:p w14:paraId="0CAE3007" w14:textId="77777777" w:rsidR="00F620E5" w:rsidRPr="00C96EAE" w:rsidRDefault="00F620E5" w:rsidP="00F620E5">
                  <w:pPr>
                    <w:ind w:firstLine="175"/>
                    <w:jc w:val="both"/>
                    <w:rPr>
                      <w:rFonts w:ascii="Times New Roman" w:hAnsi="Times New Roman" w:cs="Times New Roman"/>
                      <w:b/>
                      <w:bCs/>
                      <w:sz w:val="24"/>
                      <w:szCs w:val="24"/>
                    </w:rPr>
                  </w:pPr>
                </w:p>
              </w:tc>
              <w:tc>
                <w:tcPr>
                  <w:tcW w:w="1276" w:type="dxa"/>
                  <w:tcBorders>
                    <w:top w:val="nil"/>
                    <w:left w:val="nil"/>
                    <w:bottom w:val="nil"/>
                    <w:right w:val="nil"/>
                  </w:tcBorders>
                  <w:shd w:val="clear" w:color="auto" w:fill="auto"/>
                  <w:noWrap/>
                  <w:vAlign w:val="bottom"/>
                  <w:hideMark/>
                </w:tcPr>
                <w:p w14:paraId="117533B2" w14:textId="77777777" w:rsidR="00F620E5" w:rsidRPr="00C96EAE" w:rsidRDefault="00F620E5" w:rsidP="00F620E5">
                  <w:pPr>
                    <w:ind w:firstLine="175"/>
                    <w:jc w:val="both"/>
                    <w:rPr>
                      <w:rFonts w:ascii="Times New Roman" w:hAnsi="Times New Roman" w:cs="Times New Roman"/>
                      <w:sz w:val="24"/>
                      <w:szCs w:val="24"/>
                    </w:rPr>
                  </w:pPr>
                </w:p>
              </w:tc>
            </w:tr>
            <w:tr w:rsidR="00F620E5" w:rsidRPr="00C96EAE" w14:paraId="473BBEDC" w14:textId="77777777" w:rsidTr="009F1B54">
              <w:trPr>
                <w:trHeight w:val="855"/>
              </w:trPr>
              <w:tc>
                <w:tcPr>
                  <w:tcW w:w="22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803672" w14:textId="77777777" w:rsidR="00F620E5" w:rsidRPr="00C96EAE" w:rsidRDefault="00F620E5" w:rsidP="00F620E5">
                  <w:pPr>
                    <w:spacing w:after="0" w:line="240" w:lineRule="auto"/>
                    <w:ind w:firstLine="176"/>
                    <w:jc w:val="both"/>
                    <w:rPr>
                      <w:rFonts w:ascii="Times New Roman" w:hAnsi="Times New Roman" w:cs="Times New Roman"/>
                      <w:sz w:val="24"/>
                      <w:szCs w:val="24"/>
                    </w:rPr>
                  </w:pPr>
                  <w:r w:rsidRPr="00C96EAE">
                    <w:rPr>
                      <w:rFonts w:ascii="Times New Roman" w:hAnsi="Times New Roman" w:cs="Times New Roman"/>
                      <w:sz w:val="24"/>
                      <w:szCs w:val="24"/>
                    </w:rPr>
                    <w:t>Ағымдағы күнтізбелік жыл</w:t>
                  </w:r>
                  <w:r w:rsidRPr="00C96EAE">
                    <w:rPr>
                      <w:rFonts w:ascii="Times New Roman" w:hAnsi="Times New Roman" w:cs="Times New Roman"/>
                      <w:sz w:val="24"/>
                      <w:szCs w:val="24"/>
                      <w:lang w:val="kk-KZ"/>
                    </w:rPr>
                    <w:t>ы</w:t>
                  </w:r>
                  <w:r w:rsidRPr="00C96EAE">
                    <w:rPr>
                      <w:rFonts w:ascii="Times New Roman" w:hAnsi="Times New Roman" w:cs="Times New Roman"/>
                      <w:sz w:val="24"/>
                      <w:szCs w:val="24"/>
                    </w:rPr>
                    <w:t xml:space="preserve"> он сегіз жасқа толған және тола</w:t>
                  </w:r>
                  <w:r w:rsidRPr="00C96EAE">
                    <w:rPr>
                      <w:rFonts w:ascii="Times New Roman" w:hAnsi="Times New Roman" w:cs="Times New Roman"/>
                      <w:sz w:val="24"/>
                      <w:szCs w:val="24"/>
                      <w:lang w:val="kk-KZ"/>
                    </w:rPr>
                    <w:t>ты</w:t>
                  </w:r>
                  <w:r w:rsidRPr="00C96EAE">
                    <w:rPr>
                      <w:rFonts w:ascii="Times New Roman" w:hAnsi="Times New Roman" w:cs="Times New Roman"/>
                      <w:sz w:val="24"/>
                      <w:szCs w:val="24"/>
                    </w:rPr>
                    <w:t xml:space="preserve">н </w:t>
                  </w:r>
                  <w:r w:rsidRPr="00C96EAE">
                    <w:rPr>
                      <w:rFonts w:ascii="Times New Roman" w:hAnsi="Times New Roman" w:cs="Times New Roman"/>
                      <w:sz w:val="24"/>
                      <w:szCs w:val="24"/>
                      <w:lang w:val="kk-KZ"/>
                    </w:rPr>
                    <w:t>адамд</w:t>
                  </w:r>
                  <w:r w:rsidRPr="00C96EAE">
                    <w:rPr>
                      <w:rFonts w:ascii="Times New Roman" w:hAnsi="Times New Roman" w:cs="Times New Roman"/>
                      <w:sz w:val="24"/>
                      <w:szCs w:val="24"/>
                    </w:rPr>
                    <w:t>ар бойынша нысаналы талаптардың сомасы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CB56DA3" w14:textId="77777777" w:rsidR="00F620E5" w:rsidRPr="00C96EAE" w:rsidRDefault="00F620E5" w:rsidP="00F620E5">
                  <w:pPr>
                    <w:ind w:firstLine="175"/>
                    <w:jc w:val="both"/>
                    <w:rPr>
                      <w:rFonts w:ascii="Times New Roman" w:hAnsi="Times New Roman" w:cs="Times New Roman"/>
                      <w:bCs/>
                      <w:sz w:val="24"/>
                      <w:szCs w:val="24"/>
                    </w:rPr>
                  </w:pPr>
                  <w:r w:rsidRPr="00C96EAE">
                    <w:rPr>
                      <w:rFonts w:ascii="Times New Roman" w:hAnsi="Times New Roman" w:cs="Times New Roman"/>
                      <w:bCs/>
                      <w:sz w:val="24"/>
                      <w:szCs w:val="24"/>
                    </w:rPr>
                    <w:t xml:space="preserve"> _______________ </w:t>
                  </w:r>
                </w:p>
              </w:tc>
            </w:tr>
            <w:tr w:rsidR="00F620E5" w:rsidRPr="00C96EAE" w14:paraId="1FDEC20D" w14:textId="77777777" w:rsidTr="009F1B54">
              <w:trPr>
                <w:trHeight w:val="855"/>
              </w:trPr>
              <w:tc>
                <w:tcPr>
                  <w:tcW w:w="2290" w:type="dxa"/>
                  <w:tcBorders>
                    <w:top w:val="nil"/>
                    <w:left w:val="single" w:sz="4" w:space="0" w:color="auto"/>
                    <w:bottom w:val="single" w:sz="4" w:space="0" w:color="auto"/>
                    <w:right w:val="single" w:sz="4" w:space="0" w:color="auto"/>
                  </w:tcBorders>
                  <w:shd w:val="clear" w:color="auto" w:fill="auto"/>
                  <w:vAlign w:val="center"/>
                  <w:hideMark/>
                </w:tcPr>
                <w:p w14:paraId="5A15E40C" w14:textId="77777777" w:rsidR="00F620E5" w:rsidRPr="00C96EAE" w:rsidRDefault="00F620E5" w:rsidP="00F620E5">
                  <w:pPr>
                    <w:spacing w:after="0" w:line="240" w:lineRule="auto"/>
                    <w:ind w:firstLine="176"/>
                    <w:jc w:val="both"/>
                    <w:rPr>
                      <w:rFonts w:ascii="Times New Roman" w:hAnsi="Times New Roman" w:cs="Times New Roman"/>
                      <w:sz w:val="24"/>
                      <w:szCs w:val="24"/>
                    </w:rPr>
                  </w:pPr>
                  <w:r w:rsidRPr="00C96EAE">
                    <w:rPr>
                      <w:rFonts w:ascii="Times New Roman" w:hAnsi="Times New Roman" w:cs="Times New Roman"/>
                      <w:sz w:val="24"/>
                      <w:szCs w:val="24"/>
                    </w:rPr>
                    <w:t>Қайтыс болған</w:t>
                  </w:r>
                  <w:r w:rsidRPr="00C96EAE">
                    <w:rPr>
                      <w:rFonts w:ascii="Times New Roman" w:hAnsi="Times New Roman" w:cs="Times New Roman"/>
                      <w:sz w:val="24"/>
                      <w:szCs w:val="24"/>
                      <w:lang w:val="kk-KZ"/>
                    </w:rPr>
                    <w:t>дар</w:t>
                  </w:r>
                  <w:r w:rsidRPr="00C96EAE">
                    <w:rPr>
                      <w:rFonts w:ascii="Times New Roman" w:hAnsi="Times New Roman" w:cs="Times New Roman"/>
                      <w:sz w:val="24"/>
                      <w:szCs w:val="24"/>
                    </w:rPr>
                    <w:t xml:space="preserve"> не </w:t>
                  </w:r>
                  <w:r w:rsidRPr="00C96EAE">
                    <w:rPr>
                      <w:rFonts w:ascii="Times New Roman" w:hAnsi="Times New Roman" w:cs="Times New Roman"/>
                      <w:sz w:val="24"/>
                      <w:szCs w:val="24"/>
                      <w:lang w:val="kk-KZ"/>
                    </w:rPr>
                    <w:t xml:space="preserve">соттың </w:t>
                  </w:r>
                  <w:r w:rsidRPr="00C96EAE">
                    <w:rPr>
                      <w:rFonts w:ascii="Times New Roman" w:hAnsi="Times New Roman" w:cs="Times New Roman"/>
                      <w:sz w:val="24"/>
                      <w:szCs w:val="24"/>
                    </w:rPr>
                    <w:t>заңды күшіне енген шешімімен қайтыс болды деп жарияланған</w:t>
                  </w:r>
                  <w:r w:rsidRPr="00C96EAE">
                    <w:rPr>
                      <w:rFonts w:ascii="Times New Roman" w:hAnsi="Times New Roman" w:cs="Times New Roman"/>
                      <w:sz w:val="24"/>
                      <w:szCs w:val="24"/>
                      <w:lang w:val="kk-KZ"/>
                    </w:rPr>
                    <w:t>дар</w:t>
                  </w:r>
                  <w:r w:rsidRPr="00C96EAE">
                    <w:rPr>
                      <w:rFonts w:ascii="Times New Roman" w:hAnsi="Times New Roman" w:cs="Times New Roman"/>
                      <w:sz w:val="24"/>
                      <w:szCs w:val="24"/>
                    </w:rPr>
                    <w:t xml:space="preserve"> </w:t>
                  </w:r>
                  <w:r w:rsidRPr="00C96EAE">
                    <w:rPr>
                      <w:rFonts w:ascii="Times New Roman" w:hAnsi="Times New Roman" w:cs="Times New Roman"/>
                      <w:sz w:val="24"/>
                      <w:szCs w:val="24"/>
                      <w:lang w:val="kk-KZ"/>
                    </w:rPr>
                    <w:t>бойынша нысанал</w:t>
                  </w:r>
                  <w:r w:rsidRPr="00C96EAE">
                    <w:rPr>
                      <w:rFonts w:ascii="Times New Roman" w:hAnsi="Times New Roman" w:cs="Times New Roman"/>
                      <w:sz w:val="24"/>
                      <w:szCs w:val="24"/>
                    </w:rPr>
                    <w:t>ы талаптар</w:t>
                  </w:r>
                  <w:r w:rsidRPr="00C96EAE">
                    <w:rPr>
                      <w:rFonts w:ascii="Times New Roman" w:hAnsi="Times New Roman" w:cs="Times New Roman"/>
                      <w:sz w:val="24"/>
                      <w:szCs w:val="24"/>
                      <w:lang w:val="kk-KZ"/>
                    </w:rPr>
                    <w:t>дың</w:t>
                  </w:r>
                  <w:r w:rsidRPr="00C96EAE">
                    <w:rPr>
                      <w:rFonts w:ascii="Times New Roman" w:hAnsi="Times New Roman" w:cs="Times New Roman"/>
                      <w:sz w:val="24"/>
                      <w:szCs w:val="24"/>
                    </w:rPr>
                    <w:t xml:space="preserve"> сомасы</w:t>
                  </w:r>
                </w:p>
              </w:tc>
              <w:tc>
                <w:tcPr>
                  <w:tcW w:w="1276" w:type="dxa"/>
                  <w:tcBorders>
                    <w:top w:val="nil"/>
                    <w:left w:val="nil"/>
                    <w:bottom w:val="single" w:sz="4" w:space="0" w:color="auto"/>
                    <w:right w:val="single" w:sz="4" w:space="0" w:color="auto"/>
                  </w:tcBorders>
                  <w:shd w:val="clear" w:color="auto" w:fill="auto"/>
                  <w:vAlign w:val="center"/>
                  <w:hideMark/>
                </w:tcPr>
                <w:p w14:paraId="14DA904E" w14:textId="77777777" w:rsidR="00F620E5" w:rsidRPr="00C96EAE" w:rsidRDefault="00F620E5" w:rsidP="00F620E5">
                  <w:pPr>
                    <w:ind w:firstLine="175"/>
                    <w:jc w:val="both"/>
                    <w:rPr>
                      <w:rFonts w:ascii="Times New Roman" w:hAnsi="Times New Roman" w:cs="Times New Roman"/>
                      <w:bCs/>
                      <w:sz w:val="24"/>
                      <w:szCs w:val="24"/>
                    </w:rPr>
                  </w:pPr>
                  <w:r w:rsidRPr="00C96EAE">
                    <w:rPr>
                      <w:rFonts w:ascii="Times New Roman" w:hAnsi="Times New Roman" w:cs="Times New Roman"/>
                      <w:bCs/>
                      <w:sz w:val="24"/>
                      <w:szCs w:val="24"/>
                    </w:rPr>
                    <w:t xml:space="preserve"> _______________ </w:t>
                  </w:r>
                </w:p>
              </w:tc>
            </w:tr>
            <w:tr w:rsidR="00F620E5" w:rsidRPr="00C96EAE" w14:paraId="5914C530" w14:textId="77777777" w:rsidTr="009F1B54">
              <w:trPr>
                <w:trHeight w:val="855"/>
              </w:trPr>
              <w:tc>
                <w:tcPr>
                  <w:tcW w:w="2290" w:type="dxa"/>
                  <w:tcBorders>
                    <w:top w:val="nil"/>
                    <w:left w:val="single" w:sz="4" w:space="0" w:color="auto"/>
                    <w:bottom w:val="single" w:sz="4" w:space="0" w:color="auto"/>
                    <w:right w:val="single" w:sz="4" w:space="0" w:color="auto"/>
                  </w:tcBorders>
                  <w:shd w:val="clear" w:color="auto" w:fill="auto"/>
                  <w:vAlign w:val="center"/>
                  <w:hideMark/>
                </w:tcPr>
                <w:p w14:paraId="3FC72BAA" w14:textId="77777777" w:rsidR="00F620E5" w:rsidRPr="00C96EAE" w:rsidRDefault="00F620E5" w:rsidP="00F620E5">
                  <w:pPr>
                    <w:spacing w:after="0" w:line="240" w:lineRule="auto"/>
                    <w:ind w:firstLine="176"/>
                    <w:jc w:val="both"/>
                    <w:rPr>
                      <w:rFonts w:ascii="Times New Roman" w:hAnsi="Times New Roman" w:cs="Times New Roman"/>
                      <w:sz w:val="24"/>
                      <w:szCs w:val="24"/>
                    </w:rPr>
                  </w:pPr>
                  <w:r w:rsidRPr="00C96EAE">
                    <w:rPr>
                      <w:rFonts w:ascii="Times New Roman" w:hAnsi="Times New Roman" w:cs="Times New Roman"/>
                      <w:sz w:val="24"/>
                      <w:szCs w:val="24"/>
                      <w:lang w:val="kk-KZ"/>
                    </w:rPr>
                    <w:t>Н</w:t>
                  </w:r>
                  <w:r w:rsidRPr="00C96EAE">
                    <w:rPr>
                      <w:rFonts w:ascii="Times New Roman" w:hAnsi="Times New Roman" w:cs="Times New Roman"/>
                      <w:sz w:val="24"/>
                      <w:szCs w:val="24"/>
                    </w:rPr>
                    <w:t xml:space="preserve">ысаналы талаптарға </w:t>
                  </w:r>
                  <w:r w:rsidRPr="00C96EAE">
                    <w:rPr>
                      <w:rFonts w:ascii="Times New Roman" w:hAnsi="Times New Roman" w:cs="Times New Roman"/>
                      <w:sz w:val="24"/>
                      <w:szCs w:val="24"/>
                      <w:lang w:val="kk-KZ"/>
                    </w:rPr>
                    <w:t>қ</w:t>
                  </w:r>
                  <w:r w:rsidRPr="00C96EAE">
                    <w:rPr>
                      <w:rFonts w:ascii="Times New Roman" w:hAnsi="Times New Roman" w:cs="Times New Roman"/>
                      <w:sz w:val="24"/>
                      <w:szCs w:val="24"/>
                    </w:rPr>
                    <w:t>атысушы</w:t>
                  </w:r>
                  <w:r w:rsidRPr="00C96EAE">
                    <w:rPr>
                      <w:rFonts w:ascii="Times New Roman" w:hAnsi="Times New Roman" w:cs="Times New Roman"/>
                      <w:sz w:val="24"/>
                      <w:szCs w:val="24"/>
                      <w:lang w:val="kk-KZ"/>
                    </w:rPr>
                    <w:t>лар</w:t>
                  </w:r>
                  <w:r w:rsidRPr="00C96EAE">
                    <w:rPr>
                      <w:rFonts w:ascii="Times New Roman" w:hAnsi="Times New Roman" w:cs="Times New Roman"/>
                      <w:sz w:val="24"/>
                      <w:szCs w:val="24"/>
                    </w:rPr>
                    <w:t xml:space="preserve"> </w:t>
                  </w:r>
                  <w:r w:rsidRPr="00C96EAE">
                    <w:rPr>
                      <w:rFonts w:ascii="Times New Roman" w:hAnsi="Times New Roman" w:cs="Times New Roman"/>
                      <w:sz w:val="24"/>
                      <w:szCs w:val="24"/>
                    </w:rPr>
                    <w:lastRenderedPageBreak/>
                    <w:t>болуға құқығы бар</w:t>
                  </w:r>
                  <w:r w:rsidRPr="00C96EAE">
                    <w:rPr>
                      <w:rFonts w:ascii="Times New Roman" w:hAnsi="Times New Roman" w:cs="Times New Roman"/>
                      <w:sz w:val="24"/>
                      <w:szCs w:val="24"/>
                      <w:lang w:val="kk-KZ"/>
                    </w:rPr>
                    <w:t>,</w:t>
                  </w:r>
                  <w:r w:rsidRPr="00C96EAE">
                    <w:rPr>
                      <w:rFonts w:ascii="Times New Roman" w:hAnsi="Times New Roman" w:cs="Times New Roman"/>
                      <w:sz w:val="24"/>
                      <w:szCs w:val="24"/>
                    </w:rPr>
                    <w:t xml:space="preserve"> </w:t>
                  </w:r>
                  <w:r w:rsidRPr="00C96EAE">
                    <w:rPr>
                      <w:rFonts w:ascii="Times New Roman" w:hAnsi="Times New Roman" w:cs="Times New Roman"/>
                      <w:sz w:val="24"/>
                      <w:szCs w:val="24"/>
                      <w:lang w:val="kk-KZ"/>
                    </w:rPr>
                    <w:t>б</w:t>
                  </w:r>
                  <w:r w:rsidRPr="00C96EAE">
                    <w:rPr>
                      <w:rFonts w:ascii="Times New Roman" w:hAnsi="Times New Roman" w:cs="Times New Roman"/>
                      <w:sz w:val="24"/>
                      <w:szCs w:val="24"/>
                    </w:rPr>
                    <w:t>ұрын ес</w:t>
                  </w:r>
                  <w:r w:rsidRPr="00C96EAE">
                    <w:rPr>
                      <w:rFonts w:ascii="Times New Roman" w:hAnsi="Times New Roman" w:cs="Times New Roman"/>
                      <w:sz w:val="24"/>
                      <w:szCs w:val="24"/>
                      <w:lang w:val="kk-KZ"/>
                    </w:rPr>
                    <w:t>еп</w:t>
                  </w:r>
                  <w:r w:rsidRPr="00C96EAE">
                    <w:rPr>
                      <w:rFonts w:ascii="Times New Roman" w:hAnsi="Times New Roman" w:cs="Times New Roman"/>
                      <w:sz w:val="24"/>
                      <w:szCs w:val="24"/>
                    </w:rPr>
                    <w:t>ке</w:t>
                  </w:r>
                  <w:r w:rsidRPr="00C96EAE">
                    <w:rPr>
                      <w:rFonts w:ascii="Times New Roman" w:hAnsi="Times New Roman" w:cs="Times New Roman"/>
                      <w:sz w:val="24"/>
                      <w:szCs w:val="24"/>
                      <w:lang w:val="kk-KZ"/>
                    </w:rPr>
                    <w:t xml:space="preserve"> алынбаған</w:t>
                  </w:r>
                  <w:r w:rsidRPr="00C96EAE">
                    <w:rPr>
                      <w:rFonts w:ascii="Times New Roman" w:hAnsi="Times New Roman" w:cs="Times New Roman"/>
                      <w:sz w:val="24"/>
                      <w:szCs w:val="24"/>
                    </w:rPr>
                    <w:t xml:space="preserve"> </w:t>
                  </w:r>
                  <w:r w:rsidRPr="00C96EAE">
                    <w:rPr>
                      <w:rFonts w:ascii="Times New Roman" w:hAnsi="Times New Roman" w:cs="Times New Roman"/>
                      <w:sz w:val="24"/>
                      <w:szCs w:val="24"/>
                      <w:lang w:val="kk-KZ"/>
                    </w:rPr>
                    <w:t>адамд</w:t>
                  </w:r>
                  <w:r w:rsidRPr="00C96EAE">
                    <w:rPr>
                      <w:rFonts w:ascii="Times New Roman" w:hAnsi="Times New Roman" w:cs="Times New Roman"/>
                      <w:sz w:val="24"/>
                      <w:szCs w:val="24"/>
                    </w:rPr>
                    <w:t>ар бойынша нысаналы талаптардың сомасы</w:t>
                  </w:r>
                </w:p>
              </w:tc>
              <w:tc>
                <w:tcPr>
                  <w:tcW w:w="1276" w:type="dxa"/>
                  <w:tcBorders>
                    <w:top w:val="nil"/>
                    <w:left w:val="nil"/>
                    <w:bottom w:val="single" w:sz="4" w:space="0" w:color="auto"/>
                    <w:right w:val="single" w:sz="4" w:space="0" w:color="auto"/>
                  </w:tcBorders>
                  <w:shd w:val="clear" w:color="auto" w:fill="auto"/>
                  <w:vAlign w:val="center"/>
                  <w:hideMark/>
                </w:tcPr>
                <w:p w14:paraId="56E2E269" w14:textId="77777777" w:rsidR="00F620E5" w:rsidRPr="00C96EAE" w:rsidRDefault="00F620E5" w:rsidP="00F620E5">
                  <w:pPr>
                    <w:ind w:firstLine="175"/>
                    <w:jc w:val="both"/>
                    <w:rPr>
                      <w:rFonts w:ascii="Times New Roman" w:hAnsi="Times New Roman" w:cs="Times New Roman"/>
                      <w:bCs/>
                      <w:sz w:val="24"/>
                      <w:szCs w:val="24"/>
                    </w:rPr>
                  </w:pPr>
                  <w:r w:rsidRPr="00C96EAE">
                    <w:rPr>
                      <w:rFonts w:ascii="Times New Roman" w:hAnsi="Times New Roman" w:cs="Times New Roman"/>
                      <w:bCs/>
                      <w:sz w:val="24"/>
                      <w:szCs w:val="24"/>
                    </w:rPr>
                    <w:lastRenderedPageBreak/>
                    <w:t xml:space="preserve"> _______________ </w:t>
                  </w:r>
                </w:p>
              </w:tc>
            </w:tr>
            <w:tr w:rsidR="00F620E5" w:rsidRPr="00C96EAE" w14:paraId="3F2234E8" w14:textId="77777777" w:rsidTr="009F1B54">
              <w:trPr>
                <w:trHeight w:val="855"/>
              </w:trPr>
              <w:tc>
                <w:tcPr>
                  <w:tcW w:w="2290" w:type="dxa"/>
                  <w:tcBorders>
                    <w:top w:val="nil"/>
                    <w:left w:val="single" w:sz="4" w:space="0" w:color="auto"/>
                    <w:bottom w:val="single" w:sz="4" w:space="0" w:color="auto"/>
                    <w:right w:val="single" w:sz="4" w:space="0" w:color="auto"/>
                  </w:tcBorders>
                  <w:shd w:val="clear" w:color="auto" w:fill="auto"/>
                  <w:vAlign w:val="center"/>
                  <w:hideMark/>
                </w:tcPr>
                <w:p w14:paraId="0CDDA39F" w14:textId="77777777" w:rsidR="00F620E5" w:rsidRPr="00C96EAE" w:rsidRDefault="00F620E5" w:rsidP="00F620E5">
                  <w:pPr>
                    <w:spacing w:after="0" w:line="240" w:lineRule="auto"/>
                    <w:ind w:firstLine="176"/>
                    <w:jc w:val="both"/>
                    <w:rPr>
                      <w:rFonts w:ascii="Times New Roman" w:hAnsi="Times New Roman" w:cs="Times New Roman"/>
                      <w:sz w:val="24"/>
                      <w:szCs w:val="24"/>
                    </w:rPr>
                  </w:pPr>
                  <w:r w:rsidRPr="00C96EAE">
                    <w:rPr>
                      <w:rFonts w:ascii="Times New Roman" w:hAnsi="Times New Roman" w:cs="Times New Roman"/>
                      <w:sz w:val="24"/>
                      <w:szCs w:val="24"/>
                    </w:rPr>
                    <w:t xml:space="preserve">«Бірыңғай жинақтаушы зейнетақы қоры» </w:t>
                  </w:r>
                  <w:r w:rsidRPr="00C96EAE">
                    <w:rPr>
                      <w:rFonts w:ascii="Times New Roman" w:hAnsi="Times New Roman" w:cs="Times New Roman"/>
                      <w:sz w:val="24"/>
                      <w:szCs w:val="24"/>
                      <w:lang w:val="kk-KZ"/>
                    </w:rPr>
                    <w:t>акционерлік қоғамының</w:t>
                  </w:r>
                  <w:r w:rsidRPr="00C96EAE">
                    <w:rPr>
                      <w:rFonts w:ascii="Times New Roman" w:hAnsi="Times New Roman" w:cs="Times New Roman"/>
                      <w:sz w:val="24"/>
                      <w:szCs w:val="24"/>
                    </w:rPr>
                    <w:t xml:space="preserve"> нысаналы активтер шотына нысаналы жинақтар түрінде аударуға</w:t>
                  </w:r>
                  <w:r w:rsidRPr="00C96EAE">
                    <w:rPr>
                      <w:rFonts w:ascii="Times New Roman" w:hAnsi="Times New Roman" w:cs="Times New Roman"/>
                      <w:sz w:val="24"/>
                      <w:szCs w:val="24"/>
                      <w:lang w:val="kk-KZ"/>
                    </w:rPr>
                    <w:t xml:space="preserve"> арналған</w:t>
                  </w:r>
                  <w:r w:rsidRPr="00C96EAE">
                    <w:rPr>
                      <w:rFonts w:ascii="Times New Roman" w:hAnsi="Times New Roman" w:cs="Times New Roman"/>
                      <w:sz w:val="24"/>
                      <w:szCs w:val="24"/>
                    </w:rPr>
                    <w:t xml:space="preserve"> нысаналы талаптардың барлық сомасы</w:t>
                  </w:r>
                </w:p>
              </w:tc>
              <w:tc>
                <w:tcPr>
                  <w:tcW w:w="1276" w:type="dxa"/>
                  <w:tcBorders>
                    <w:top w:val="nil"/>
                    <w:left w:val="nil"/>
                    <w:bottom w:val="single" w:sz="4" w:space="0" w:color="auto"/>
                    <w:right w:val="single" w:sz="4" w:space="0" w:color="auto"/>
                  </w:tcBorders>
                  <w:shd w:val="clear" w:color="auto" w:fill="auto"/>
                  <w:vAlign w:val="center"/>
                  <w:hideMark/>
                </w:tcPr>
                <w:p w14:paraId="2DDAD4CB" w14:textId="77777777" w:rsidR="00F620E5" w:rsidRPr="00C96EAE" w:rsidRDefault="00F620E5" w:rsidP="00F620E5">
                  <w:pPr>
                    <w:ind w:firstLine="175"/>
                    <w:jc w:val="both"/>
                    <w:rPr>
                      <w:rFonts w:ascii="Times New Roman" w:hAnsi="Times New Roman" w:cs="Times New Roman"/>
                      <w:bCs/>
                      <w:sz w:val="24"/>
                      <w:szCs w:val="24"/>
                    </w:rPr>
                  </w:pPr>
                  <w:r w:rsidRPr="00C96EAE">
                    <w:rPr>
                      <w:rFonts w:ascii="Times New Roman" w:hAnsi="Times New Roman" w:cs="Times New Roman"/>
                      <w:bCs/>
                      <w:sz w:val="24"/>
                      <w:szCs w:val="24"/>
                    </w:rPr>
                    <w:t xml:space="preserve"> _______________ </w:t>
                  </w:r>
                </w:p>
              </w:tc>
            </w:tr>
            <w:tr w:rsidR="00F620E5" w:rsidRPr="00C96EAE" w14:paraId="7BB16390" w14:textId="77777777" w:rsidTr="009F1B54">
              <w:trPr>
                <w:trHeight w:val="900"/>
              </w:trPr>
              <w:tc>
                <w:tcPr>
                  <w:tcW w:w="2290" w:type="dxa"/>
                  <w:tcBorders>
                    <w:top w:val="nil"/>
                    <w:left w:val="single" w:sz="4" w:space="0" w:color="auto"/>
                    <w:bottom w:val="single" w:sz="4" w:space="0" w:color="auto"/>
                    <w:right w:val="single" w:sz="4" w:space="0" w:color="auto"/>
                  </w:tcBorders>
                  <w:shd w:val="clear" w:color="auto" w:fill="auto"/>
                  <w:vAlign w:val="center"/>
                  <w:hideMark/>
                </w:tcPr>
                <w:p w14:paraId="55C39DE3" w14:textId="030B8F82" w:rsidR="00F620E5" w:rsidRPr="00F620E5" w:rsidRDefault="007C7581" w:rsidP="00F620E5">
                  <w:pPr>
                    <w:spacing w:after="0" w:line="240" w:lineRule="auto"/>
                    <w:ind w:firstLine="164"/>
                    <w:jc w:val="both"/>
                    <w:rPr>
                      <w:rFonts w:ascii="Times New Roman" w:hAnsi="Times New Roman" w:cs="Times New Roman"/>
                      <w:b/>
                      <w:sz w:val="24"/>
                      <w:szCs w:val="24"/>
                      <w:lang w:val="kk-KZ"/>
                    </w:rPr>
                  </w:pPr>
                  <w:r w:rsidRPr="00872796">
                    <w:rPr>
                      <w:rFonts w:ascii="Times New Roman" w:hAnsi="Times New Roman" w:cs="Times New Roman"/>
                      <w:b/>
                      <w:sz w:val="24"/>
                      <w:szCs w:val="24"/>
                    </w:rPr>
                    <w:t>Нысаналы жинақтар нысаналы жинақтау шотына есепке жатқызылғаннан кейін</w:t>
                  </w:r>
                  <w:r w:rsidR="00F620E5" w:rsidRPr="00F620E5">
                    <w:rPr>
                      <w:rFonts w:ascii="Times New Roman" w:hAnsi="Times New Roman" w:cs="Times New Roman"/>
                      <w:b/>
                      <w:sz w:val="24"/>
                      <w:szCs w:val="24"/>
                      <w:lang w:val="kk-KZ"/>
                    </w:rPr>
                    <w:t>:</w:t>
                  </w:r>
                </w:p>
                <w:p w14:paraId="4C8CEE46" w14:textId="01CA5A29" w:rsidR="00F620E5" w:rsidRPr="00F620E5" w:rsidRDefault="00F620E5" w:rsidP="00F620E5">
                  <w:pPr>
                    <w:spacing w:after="0" w:line="240" w:lineRule="auto"/>
                    <w:ind w:firstLine="164"/>
                    <w:jc w:val="both"/>
                    <w:rPr>
                      <w:rFonts w:ascii="Times New Roman" w:hAnsi="Times New Roman" w:cs="Times New Roman"/>
                      <w:b/>
                      <w:sz w:val="24"/>
                      <w:szCs w:val="24"/>
                      <w:lang w:val="kk-KZ"/>
                    </w:rPr>
                  </w:pPr>
                  <w:r w:rsidRPr="00F620E5">
                    <w:rPr>
                      <w:rFonts w:ascii="Times New Roman" w:hAnsi="Times New Roman" w:cs="Times New Roman"/>
                      <w:b/>
                      <w:sz w:val="24"/>
                      <w:szCs w:val="24"/>
                      <w:lang w:val="kk-KZ"/>
                    </w:rPr>
                    <w:t xml:space="preserve">- </w:t>
                  </w:r>
                  <w:r w:rsidR="007C7581" w:rsidRPr="00872796">
                    <w:rPr>
                      <w:rFonts w:ascii="Times New Roman" w:hAnsi="Times New Roman" w:cs="Times New Roman"/>
                      <w:b/>
                      <w:sz w:val="24"/>
                      <w:szCs w:val="24"/>
                      <w:lang w:val="kk-KZ"/>
                    </w:rPr>
                    <w:t xml:space="preserve">Қазақстан Республикасының азаматтығын жоғалтқан, Қазақстан Республикасының </w:t>
                  </w:r>
                  <w:r w:rsidR="007C7581" w:rsidRPr="00872796">
                    <w:rPr>
                      <w:rFonts w:ascii="Times New Roman" w:hAnsi="Times New Roman" w:cs="Times New Roman"/>
                      <w:b/>
                      <w:sz w:val="24"/>
                      <w:szCs w:val="24"/>
                      <w:lang w:val="kk-KZ"/>
                    </w:rPr>
                    <w:lastRenderedPageBreak/>
                    <w:t>азаматтығынан шыққан</w:t>
                  </w:r>
                  <w:r w:rsidRPr="00F620E5">
                    <w:rPr>
                      <w:rFonts w:ascii="Times New Roman" w:hAnsi="Times New Roman" w:cs="Times New Roman"/>
                      <w:b/>
                      <w:sz w:val="24"/>
                      <w:szCs w:val="24"/>
                      <w:lang w:val="kk-KZ"/>
                    </w:rPr>
                    <w:t>,</w:t>
                  </w:r>
                </w:p>
                <w:p w14:paraId="559DC0FB" w14:textId="2CE0AC82" w:rsidR="00F620E5" w:rsidRPr="00F620E5" w:rsidRDefault="00F620E5" w:rsidP="00F620E5">
                  <w:pPr>
                    <w:spacing w:after="0" w:line="240" w:lineRule="auto"/>
                    <w:ind w:firstLine="164"/>
                    <w:jc w:val="both"/>
                    <w:rPr>
                      <w:rFonts w:ascii="Times New Roman" w:hAnsi="Times New Roman" w:cs="Times New Roman"/>
                      <w:b/>
                      <w:sz w:val="24"/>
                      <w:szCs w:val="24"/>
                      <w:lang w:val="kk-KZ"/>
                    </w:rPr>
                  </w:pPr>
                  <w:r w:rsidRPr="00F620E5">
                    <w:rPr>
                      <w:rFonts w:ascii="Times New Roman" w:hAnsi="Times New Roman" w:cs="Times New Roman"/>
                      <w:b/>
                      <w:sz w:val="24"/>
                      <w:szCs w:val="24"/>
                      <w:lang w:val="kk-KZ"/>
                    </w:rPr>
                    <w:t xml:space="preserve">сондай-ақ </w:t>
                  </w:r>
                  <w:r w:rsidR="00D24CC7" w:rsidRPr="00F620E5">
                    <w:rPr>
                      <w:rFonts w:ascii="Times New Roman" w:hAnsi="Times New Roman" w:cs="Times New Roman"/>
                      <w:b/>
                      <w:sz w:val="24"/>
                      <w:szCs w:val="24"/>
                      <w:lang w:val="kk-KZ"/>
                    </w:rPr>
                    <w:t>нысаналы талаптарға қатысушы болуға құқығы жоқ</w:t>
                  </w:r>
                  <w:r w:rsidR="00D24CC7">
                    <w:rPr>
                      <w:rFonts w:ascii="Times New Roman" w:hAnsi="Times New Roman" w:cs="Times New Roman"/>
                      <w:b/>
                      <w:sz w:val="24"/>
                      <w:szCs w:val="24"/>
                      <w:lang w:val="kk-KZ"/>
                    </w:rPr>
                    <w:t xml:space="preserve">,  </w:t>
                  </w:r>
                  <w:r w:rsidRPr="00F620E5">
                    <w:rPr>
                      <w:rFonts w:ascii="Times New Roman" w:hAnsi="Times New Roman" w:cs="Times New Roman"/>
                      <w:b/>
                      <w:sz w:val="24"/>
                      <w:szCs w:val="24"/>
                      <w:lang w:val="kk-KZ"/>
                    </w:rPr>
                    <w:t>бұрын ес</w:t>
                  </w:r>
                  <w:r w:rsidR="007C7581" w:rsidRPr="00872796">
                    <w:rPr>
                      <w:rFonts w:ascii="Times New Roman" w:hAnsi="Times New Roman" w:cs="Times New Roman"/>
                      <w:b/>
                      <w:sz w:val="24"/>
                      <w:szCs w:val="24"/>
                      <w:lang w:val="kk-KZ"/>
                    </w:rPr>
                    <w:t>еп</w:t>
                  </w:r>
                  <w:r w:rsidRPr="00F620E5">
                    <w:rPr>
                      <w:rFonts w:ascii="Times New Roman" w:hAnsi="Times New Roman" w:cs="Times New Roman"/>
                      <w:b/>
                      <w:sz w:val="24"/>
                      <w:szCs w:val="24"/>
                      <w:lang w:val="kk-KZ"/>
                    </w:rPr>
                    <w:t>ке</w:t>
                  </w:r>
                  <w:r w:rsidR="007C7581">
                    <w:rPr>
                      <w:rFonts w:ascii="Times New Roman" w:hAnsi="Times New Roman" w:cs="Times New Roman"/>
                      <w:b/>
                      <w:sz w:val="24"/>
                      <w:szCs w:val="24"/>
                      <w:lang w:val="kk-KZ"/>
                    </w:rPr>
                    <w:t xml:space="preserve"> алынғандар бойынша</w:t>
                  </w:r>
                </w:p>
                <w:p w14:paraId="1E5474DC" w14:textId="4F4C3F7A" w:rsidR="00F620E5" w:rsidRPr="00BA13FD" w:rsidRDefault="00BA13FD" w:rsidP="00F620E5">
                  <w:pPr>
                    <w:spacing w:after="0" w:line="240" w:lineRule="auto"/>
                    <w:ind w:firstLine="164"/>
                    <w:jc w:val="both"/>
                    <w:rPr>
                      <w:rFonts w:ascii="Times New Roman" w:hAnsi="Times New Roman" w:cs="Times New Roman"/>
                      <w:sz w:val="24"/>
                      <w:szCs w:val="24"/>
                      <w:lang w:val="kk-KZ"/>
                    </w:rPr>
                  </w:pPr>
                  <w:r w:rsidRPr="00872796">
                    <w:rPr>
                      <w:rFonts w:ascii="Times New Roman" w:hAnsi="Times New Roman" w:cs="Times New Roman"/>
                      <w:b/>
                      <w:sz w:val="24"/>
                      <w:szCs w:val="24"/>
                      <w:lang w:val="kk-KZ"/>
                    </w:rPr>
                    <w:t xml:space="preserve">аударуға </w:t>
                  </w:r>
                  <w:r w:rsidRPr="00F620E5">
                    <w:rPr>
                      <w:rFonts w:ascii="Times New Roman" w:hAnsi="Times New Roman" w:cs="Times New Roman"/>
                      <w:b/>
                      <w:sz w:val="24"/>
                      <w:szCs w:val="24"/>
                      <w:lang w:val="kk-KZ"/>
                    </w:rPr>
                    <w:t xml:space="preserve">арналған </w:t>
                  </w:r>
                  <w:r w:rsidRPr="00872796">
                    <w:rPr>
                      <w:rFonts w:ascii="Times New Roman" w:hAnsi="Times New Roman" w:cs="Times New Roman"/>
                      <w:b/>
                      <w:sz w:val="24"/>
                      <w:szCs w:val="24"/>
                      <w:lang w:val="kk-KZ"/>
                    </w:rPr>
                    <w:t>нысаналы талаптардың сомасын түзету</w:t>
                  </w:r>
                </w:p>
              </w:tc>
              <w:tc>
                <w:tcPr>
                  <w:tcW w:w="1276" w:type="dxa"/>
                  <w:tcBorders>
                    <w:top w:val="nil"/>
                    <w:left w:val="nil"/>
                    <w:bottom w:val="single" w:sz="4" w:space="0" w:color="auto"/>
                    <w:right w:val="single" w:sz="4" w:space="0" w:color="auto"/>
                  </w:tcBorders>
                  <w:shd w:val="clear" w:color="auto" w:fill="auto"/>
                  <w:vAlign w:val="center"/>
                  <w:hideMark/>
                </w:tcPr>
                <w:p w14:paraId="2913E7D3" w14:textId="77777777" w:rsidR="00F620E5" w:rsidRPr="00C96EAE" w:rsidRDefault="00F620E5" w:rsidP="00F620E5">
                  <w:pPr>
                    <w:ind w:firstLine="175"/>
                    <w:jc w:val="both"/>
                    <w:rPr>
                      <w:rFonts w:ascii="Times New Roman" w:hAnsi="Times New Roman" w:cs="Times New Roman"/>
                      <w:bCs/>
                      <w:sz w:val="24"/>
                      <w:szCs w:val="24"/>
                    </w:rPr>
                  </w:pPr>
                  <w:r w:rsidRPr="00F620E5">
                    <w:rPr>
                      <w:rFonts w:ascii="Times New Roman" w:hAnsi="Times New Roman" w:cs="Times New Roman"/>
                      <w:bCs/>
                      <w:sz w:val="24"/>
                      <w:szCs w:val="24"/>
                      <w:lang w:val="kk-KZ"/>
                    </w:rPr>
                    <w:lastRenderedPageBreak/>
                    <w:t xml:space="preserve"> </w:t>
                  </w:r>
                  <w:r w:rsidRPr="00C96EAE">
                    <w:rPr>
                      <w:rFonts w:ascii="Times New Roman" w:hAnsi="Times New Roman" w:cs="Times New Roman"/>
                      <w:bCs/>
                      <w:sz w:val="24"/>
                      <w:szCs w:val="24"/>
                    </w:rPr>
                    <w:t xml:space="preserve">______________ </w:t>
                  </w:r>
                </w:p>
              </w:tc>
            </w:tr>
            <w:tr w:rsidR="00F620E5" w:rsidRPr="00C96EAE" w14:paraId="4287CD22" w14:textId="77777777" w:rsidTr="009F1B54">
              <w:trPr>
                <w:trHeight w:val="855"/>
              </w:trPr>
              <w:tc>
                <w:tcPr>
                  <w:tcW w:w="2290" w:type="dxa"/>
                  <w:tcBorders>
                    <w:top w:val="nil"/>
                    <w:left w:val="single" w:sz="4" w:space="0" w:color="auto"/>
                    <w:bottom w:val="single" w:sz="4" w:space="0" w:color="auto"/>
                    <w:right w:val="single" w:sz="4" w:space="0" w:color="auto"/>
                  </w:tcBorders>
                  <w:shd w:val="clear" w:color="auto" w:fill="auto"/>
                  <w:vAlign w:val="center"/>
                  <w:hideMark/>
                </w:tcPr>
                <w:p w14:paraId="5F458A50" w14:textId="23EE3AA3" w:rsidR="00F620E5" w:rsidRPr="00C96EAE" w:rsidRDefault="00F620E5" w:rsidP="007C7581">
                  <w:pPr>
                    <w:spacing w:after="0" w:line="240" w:lineRule="auto"/>
                    <w:ind w:firstLine="176"/>
                    <w:jc w:val="both"/>
                    <w:rPr>
                      <w:rFonts w:ascii="Times New Roman" w:hAnsi="Times New Roman" w:cs="Times New Roman"/>
                      <w:sz w:val="24"/>
                      <w:szCs w:val="24"/>
                    </w:rPr>
                  </w:pPr>
                  <w:r w:rsidRPr="00C96EAE">
                    <w:rPr>
                      <w:rFonts w:ascii="Times New Roman" w:hAnsi="Times New Roman" w:cs="Times New Roman"/>
                      <w:sz w:val="24"/>
                      <w:szCs w:val="24"/>
                    </w:rPr>
                    <w:t xml:space="preserve">«Бірыңғай жинақтаушы зейнетақы қоры» </w:t>
                  </w:r>
                  <w:r w:rsidRPr="00C96EAE">
                    <w:rPr>
                      <w:rFonts w:ascii="Times New Roman" w:hAnsi="Times New Roman" w:cs="Times New Roman"/>
                      <w:sz w:val="24"/>
                      <w:szCs w:val="24"/>
                      <w:lang w:val="kk-KZ"/>
                    </w:rPr>
                    <w:t>акционерлік қоғамының</w:t>
                  </w:r>
                  <w:r w:rsidRPr="00C96EAE">
                    <w:rPr>
                      <w:rFonts w:ascii="Times New Roman" w:hAnsi="Times New Roman" w:cs="Times New Roman"/>
                      <w:sz w:val="24"/>
                      <w:szCs w:val="24"/>
                    </w:rPr>
                    <w:t xml:space="preserve"> нысаналы активтер шотына аудару</w:t>
                  </w:r>
                  <w:r w:rsidRPr="00C96EAE">
                    <w:rPr>
                      <w:rFonts w:ascii="Times New Roman" w:hAnsi="Times New Roman" w:cs="Times New Roman"/>
                      <w:sz w:val="24"/>
                      <w:szCs w:val="24"/>
                      <w:lang w:val="kk-KZ"/>
                    </w:rPr>
                    <w:t>ға</w:t>
                  </w:r>
                  <w:r w:rsidRPr="00C96EAE">
                    <w:rPr>
                      <w:rFonts w:ascii="Times New Roman" w:hAnsi="Times New Roman" w:cs="Times New Roman"/>
                      <w:sz w:val="24"/>
                      <w:szCs w:val="24"/>
                    </w:rPr>
                    <w:t xml:space="preserve"> </w:t>
                  </w:r>
                  <w:r w:rsidRPr="00C96EAE">
                    <w:rPr>
                      <w:rFonts w:ascii="Times New Roman" w:hAnsi="Times New Roman" w:cs="Times New Roman"/>
                      <w:sz w:val="24"/>
                      <w:szCs w:val="24"/>
                      <w:lang w:val="kk-KZ"/>
                    </w:rPr>
                    <w:t>арналған</w:t>
                  </w:r>
                  <w:r w:rsidRPr="00C96EAE">
                    <w:rPr>
                      <w:rFonts w:ascii="Times New Roman" w:hAnsi="Times New Roman" w:cs="Times New Roman"/>
                      <w:sz w:val="24"/>
                      <w:szCs w:val="24"/>
                    </w:rPr>
                    <w:t xml:space="preserve"> сома</w:t>
                  </w:r>
                  <w:r w:rsidRPr="00C96EAE">
                    <w:rPr>
                      <w:rFonts w:ascii="Times New Roman" w:hAnsi="Times New Roman" w:cs="Times New Roman"/>
                      <w:sz w:val="24"/>
                      <w:szCs w:val="24"/>
                      <w:lang w:val="kk-KZ"/>
                    </w:rPr>
                    <w:t>ның</w:t>
                  </w:r>
                  <w:r w:rsidRPr="00C96EAE">
                    <w:rPr>
                      <w:rFonts w:ascii="Times New Roman" w:hAnsi="Times New Roman" w:cs="Times New Roman"/>
                      <w:sz w:val="24"/>
                      <w:szCs w:val="24"/>
                    </w:rPr>
                    <w:t xml:space="preserve"> жиыны</w:t>
                  </w:r>
                </w:p>
              </w:tc>
              <w:tc>
                <w:tcPr>
                  <w:tcW w:w="1276" w:type="dxa"/>
                  <w:tcBorders>
                    <w:top w:val="nil"/>
                    <w:left w:val="nil"/>
                    <w:bottom w:val="single" w:sz="4" w:space="0" w:color="auto"/>
                    <w:right w:val="single" w:sz="4" w:space="0" w:color="auto"/>
                  </w:tcBorders>
                  <w:shd w:val="clear" w:color="auto" w:fill="auto"/>
                  <w:vAlign w:val="center"/>
                  <w:hideMark/>
                </w:tcPr>
                <w:p w14:paraId="09D81AC6" w14:textId="77777777" w:rsidR="00F620E5" w:rsidRPr="00C96EAE" w:rsidRDefault="00F620E5" w:rsidP="00F620E5">
                  <w:pPr>
                    <w:ind w:firstLine="175"/>
                    <w:jc w:val="both"/>
                    <w:rPr>
                      <w:rFonts w:ascii="Times New Roman" w:hAnsi="Times New Roman" w:cs="Times New Roman"/>
                      <w:bCs/>
                      <w:sz w:val="24"/>
                      <w:szCs w:val="24"/>
                    </w:rPr>
                  </w:pPr>
                  <w:r w:rsidRPr="00C96EAE">
                    <w:rPr>
                      <w:rFonts w:ascii="Times New Roman" w:hAnsi="Times New Roman" w:cs="Times New Roman"/>
                      <w:bCs/>
                      <w:sz w:val="24"/>
                      <w:szCs w:val="24"/>
                    </w:rPr>
                    <w:t xml:space="preserve"> _______________ </w:t>
                  </w:r>
                </w:p>
              </w:tc>
            </w:tr>
          </w:tbl>
          <w:p w14:paraId="6ED57BD2" w14:textId="77777777" w:rsidR="00F620E5" w:rsidRPr="00C96EAE" w:rsidRDefault="00F620E5" w:rsidP="00F620E5">
            <w:pPr>
              <w:ind w:firstLine="175"/>
              <w:jc w:val="both"/>
              <w:rPr>
                <w:rFonts w:ascii="Times New Roman" w:hAnsi="Times New Roman" w:cs="Times New Roman"/>
                <w:b/>
                <w:sz w:val="24"/>
                <w:szCs w:val="24"/>
              </w:rPr>
            </w:pPr>
          </w:p>
          <w:p w14:paraId="0EFC2BC4" w14:textId="43F5D114" w:rsidR="00F620E5" w:rsidRPr="00C96EAE" w:rsidRDefault="00F620E5" w:rsidP="00F620E5">
            <w:pPr>
              <w:ind w:firstLine="175"/>
              <w:jc w:val="both"/>
              <w:rPr>
                <w:rFonts w:ascii="Times New Roman" w:hAnsi="Times New Roman" w:cs="Times New Roman"/>
                <w:b/>
                <w:sz w:val="24"/>
                <w:szCs w:val="24"/>
              </w:rPr>
            </w:pPr>
            <w:r w:rsidRPr="00C96EAE">
              <w:rPr>
                <w:rFonts w:ascii="Times New Roman" w:hAnsi="Times New Roman" w:cs="Times New Roman"/>
                <w:sz w:val="24"/>
                <w:szCs w:val="24"/>
              </w:rPr>
              <w:t xml:space="preserve">«Бірыңғай жинақтаушы зейнетақы қоры» </w:t>
            </w:r>
            <w:r w:rsidRPr="00C96EAE">
              <w:rPr>
                <w:rFonts w:ascii="Times New Roman" w:hAnsi="Times New Roman" w:cs="Times New Roman"/>
                <w:sz w:val="24"/>
                <w:szCs w:val="24"/>
                <w:lang w:val="kk-KZ"/>
              </w:rPr>
              <w:t>акционерлік қоғамы</w:t>
            </w:r>
          </w:p>
          <w:p w14:paraId="7B27B712" w14:textId="77777777" w:rsidR="00F620E5" w:rsidRPr="00C96EAE" w:rsidRDefault="00F620E5" w:rsidP="00F620E5">
            <w:pPr>
              <w:ind w:firstLine="175"/>
              <w:jc w:val="both"/>
              <w:rPr>
                <w:rFonts w:ascii="Times New Roman" w:hAnsi="Times New Roman" w:cs="Times New Roman"/>
                <w:sz w:val="24"/>
                <w:szCs w:val="24"/>
              </w:rPr>
            </w:pPr>
            <w:r w:rsidRPr="00C96EAE">
              <w:rPr>
                <w:rFonts w:ascii="Times New Roman" w:hAnsi="Times New Roman" w:cs="Times New Roman"/>
                <w:sz w:val="24"/>
                <w:szCs w:val="24"/>
              </w:rPr>
              <w:t>________________/______________/_______________</w:t>
            </w:r>
          </w:p>
          <w:p w14:paraId="3DA72892" w14:textId="77777777" w:rsidR="00F620E5" w:rsidRPr="00C96EAE" w:rsidRDefault="00F620E5" w:rsidP="00F620E5">
            <w:pPr>
              <w:ind w:firstLine="175"/>
              <w:jc w:val="both"/>
              <w:rPr>
                <w:rFonts w:ascii="Times New Roman" w:hAnsi="Times New Roman" w:cs="Times New Roman"/>
                <w:sz w:val="24"/>
                <w:szCs w:val="24"/>
                <w:lang w:val="kk-KZ"/>
              </w:rPr>
            </w:pPr>
            <w:r w:rsidRPr="00C96EAE">
              <w:rPr>
                <w:rFonts w:ascii="Times New Roman" w:hAnsi="Times New Roman" w:cs="Times New Roman"/>
                <w:sz w:val="24"/>
                <w:szCs w:val="24"/>
                <w:lang w:val="kk-KZ"/>
              </w:rPr>
              <w:t xml:space="preserve">Мөр орны                   </w:t>
            </w:r>
            <w:r w:rsidRPr="00C96EAE">
              <w:rPr>
                <w:rFonts w:ascii="Times New Roman" w:hAnsi="Times New Roman" w:cs="Times New Roman"/>
                <w:sz w:val="24"/>
                <w:szCs w:val="24"/>
              </w:rPr>
              <w:t>лауазым</w:t>
            </w:r>
            <w:r w:rsidRPr="00C96EAE">
              <w:rPr>
                <w:rFonts w:ascii="Times New Roman" w:hAnsi="Times New Roman" w:cs="Times New Roman"/>
                <w:sz w:val="24"/>
                <w:szCs w:val="24"/>
                <w:lang w:val="kk-KZ"/>
              </w:rPr>
              <w:t xml:space="preserve">ы              </w:t>
            </w:r>
            <w:r w:rsidRPr="00C96EAE">
              <w:rPr>
                <w:rFonts w:ascii="Times New Roman" w:hAnsi="Times New Roman" w:cs="Times New Roman"/>
                <w:sz w:val="24"/>
                <w:szCs w:val="24"/>
              </w:rPr>
              <w:t xml:space="preserve"> қолы</w:t>
            </w:r>
            <w:r w:rsidRPr="00C96EAE">
              <w:rPr>
                <w:rFonts w:ascii="Times New Roman" w:hAnsi="Times New Roman" w:cs="Times New Roman"/>
                <w:sz w:val="24"/>
                <w:szCs w:val="24"/>
                <w:lang w:val="kk-KZ"/>
              </w:rPr>
              <w:t xml:space="preserve">                 </w:t>
            </w:r>
            <w:r w:rsidRPr="00C96EAE">
              <w:rPr>
                <w:rFonts w:ascii="Times New Roman" w:hAnsi="Times New Roman" w:cs="Times New Roman"/>
                <w:sz w:val="24"/>
                <w:szCs w:val="24"/>
              </w:rPr>
              <w:t xml:space="preserve"> толық жаз</w:t>
            </w:r>
            <w:r w:rsidRPr="00C96EAE">
              <w:rPr>
                <w:rFonts w:ascii="Times New Roman" w:hAnsi="Times New Roman" w:cs="Times New Roman"/>
                <w:sz w:val="24"/>
                <w:szCs w:val="24"/>
                <w:lang w:val="kk-KZ"/>
              </w:rPr>
              <w:t>ыл</w:t>
            </w:r>
            <w:r w:rsidRPr="00C96EAE">
              <w:rPr>
                <w:rFonts w:ascii="Times New Roman" w:hAnsi="Times New Roman" w:cs="Times New Roman"/>
                <w:sz w:val="24"/>
                <w:szCs w:val="24"/>
              </w:rPr>
              <w:t>у</w:t>
            </w:r>
            <w:r w:rsidRPr="00C96EAE">
              <w:rPr>
                <w:rFonts w:ascii="Times New Roman" w:hAnsi="Times New Roman" w:cs="Times New Roman"/>
                <w:sz w:val="24"/>
                <w:szCs w:val="24"/>
                <w:lang w:val="kk-KZ"/>
              </w:rPr>
              <w:t>ы</w:t>
            </w:r>
          </w:p>
          <w:p w14:paraId="50CC4CC5" w14:textId="77777777" w:rsidR="00F620E5" w:rsidRPr="00C96EAE" w:rsidRDefault="00F620E5" w:rsidP="00F620E5">
            <w:pPr>
              <w:ind w:firstLine="175"/>
              <w:jc w:val="both"/>
              <w:rPr>
                <w:rFonts w:ascii="Times New Roman" w:hAnsi="Times New Roman" w:cs="Times New Roman"/>
                <w:sz w:val="24"/>
                <w:szCs w:val="24"/>
              </w:rPr>
            </w:pPr>
          </w:p>
          <w:p w14:paraId="1C0F993F" w14:textId="48A9F257" w:rsidR="00BF41D5" w:rsidRPr="00746E3C" w:rsidRDefault="00F620E5" w:rsidP="00F620E5">
            <w:pPr>
              <w:jc w:val="center"/>
              <w:rPr>
                <w:rFonts w:ascii="Times New Roman" w:eastAsia="Times New Roman" w:hAnsi="Times New Roman" w:cs="Times New Roman"/>
                <w:sz w:val="24"/>
                <w:szCs w:val="24"/>
                <w:lang w:val="kk-KZ"/>
              </w:rPr>
            </w:pPr>
            <w:r w:rsidRPr="00C96EAE">
              <w:rPr>
                <w:rFonts w:ascii="Times New Roman" w:hAnsi="Times New Roman" w:cs="Times New Roman"/>
                <w:sz w:val="24"/>
                <w:szCs w:val="24"/>
              </w:rPr>
              <w:lastRenderedPageBreak/>
              <w:t>Қол қойылған күн _</w:t>
            </w:r>
          </w:p>
        </w:tc>
        <w:tc>
          <w:tcPr>
            <w:tcW w:w="3544" w:type="dxa"/>
            <w:tcBorders>
              <w:top w:val="single" w:sz="4" w:space="0" w:color="000000"/>
              <w:left w:val="single" w:sz="4" w:space="0" w:color="000000"/>
              <w:bottom w:val="single" w:sz="4" w:space="0" w:color="000000"/>
              <w:right w:val="single" w:sz="4" w:space="0" w:color="000000"/>
            </w:tcBorders>
          </w:tcPr>
          <w:p w14:paraId="1D76C80D" w14:textId="28BE44D3" w:rsidR="00BF41D5" w:rsidRPr="009337D2" w:rsidRDefault="00F620E5" w:rsidP="00BA65F9">
            <w:pPr>
              <w:ind w:firstLine="284"/>
              <w:jc w:val="both"/>
              <w:rPr>
                <w:rFonts w:ascii="Times New Roman" w:eastAsia="Times New Roman" w:hAnsi="Times New Roman" w:cs="Times New Roman"/>
                <w:color w:val="000000"/>
                <w:sz w:val="24"/>
                <w:szCs w:val="24"/>
                <w:highlight w:val="green"/>
                <w:lang w:val="kk-KZ"/>
              </w:rPr>
            </w:pPr>
            <w:r w:rsidRPr="009337D2">
              <w:rPr>
                <w:rFonts w:ascii="Times New Roman" w:eastAsia="Times New Roman" w:hAnsi="Times New Roman" w:cs="Times New Roman"/>
                <w:color w:val="000000"/>
                <w:sz w:val="24"/>
                <w:szCs w:val="24"/>
                <w:lang w:val="kk-KZ"/>
              </w:rPr>
              <w:lastRenderedPageBreak/>
              <w:t xml:space="preserve">Нысаналы талаптарға қатысушы болуға құқығы жоқ </w:t>
            </w:r>
            <w:r w:rsidR="00BA65F9" w:rsidRPr="009337D2">
              <w:rPr>
                <w:rFonts w:ascii="Times New Roman" w:eastAsia="Times New Roman" w:hAnsi="Times New Roman" w:cs="Times New Roman"/>
                <w:color w:val="000000"/>
                <w:sz w:val="24"/>
                <w:szCs w:val="24"/>
                <w:lang w:val="kk-KZ"/>
              </w:rPr>
              <w:t>адамд</w:t>
            </w:r>
            <w:r w:rsidRPr="009337D2">
              <w:rPr>
                <w:rFonts w:ascii="Times New Roman" w:eastAsia="Times New Roman" w:hAnsi="Times New Roman" w:cs="Times New Roman"/>
                <w:color w:val="000000"/>
                <w:sz w:val="24"/>
                <w:szCs w:val="24"/>
                <w:lang w:val="kk-KZ"/>
              </w:rPr>
              <w:t>ардың нысаналы жинақтарының сомасына өтінімді азайту бөлігінде нақтылаушы редакция.</w:t>
            </w:r>
          </w:p>
        </w:tc>
      </w:tr>
    </w:tbl>
    <w:p w14:paraId="03290EE2" w14:textId="57F131F2" w:rsidR="00432B14" w:rsidRPr="00597383" w:rsidRDefault="00432B14" w:rsidP="00713C52">
      <w:pPr>
        <w:spacing w:after="0" w:line="240" w:lineRule="auto"/>
        <w:jc w:val="both"/>
        <w:rPr>
          <w:rFonts w:ascii="Times New Roman" w:eastAsia="Times New Roman" w:hAnsi="Times New Roman" w:cs="Times New Roman"/>
          <w:sz w:val="28"/>
          <w:szCs w:val="28"/>
          <w:lang w:val="kk-KZ"/>
        </w:rPr>
      </w:pPr>
    </w:p>
    <w:p w14:paraId="5B15F804" w14:textId="28F12A11" w:rsidR="00363C0F" w:rsidRPr="00597383" w:rsidRDefault="00363C0F" w:rsidP="00713C52">
      <w:pPr>
        <w:spacing w:after="0" w:line="240" w:lineRule="auto"/>
        <w:jc w:val="both"/>
        <w:rPr>
          <w:rFonts w:ascii="Times New Roman" w:eastAsia="Times New Roman" w:hAnsi="Times New Roman" w:cs="Times New Roman"/>
          <w:sz w:val="28"/>
          <w:szCs w:val="28"/>
          <w:lang w:val="kk-KZ"/>
        </w:rPr>
      </w:pPr>
    </w:p>
    <w:sectPr w:rsidR="00363C0F" w:rsidRPr="00597383" w:rsidSect="002963AD">
      <w:headerReference w:type="even" r:id="rId20"/>
      <w:headerReference w:type="default" r:id="rId21"/>
      <w:footerReference w:type="even" r:id="rId22"/>
      <w:footerReference w:type="default" r:id="rId23"/>
      <w:headerReference w:type="first" r:id="rId24"/>
      <w:footerReference w:type="first" r:id="rId25"/>
      <w:pgSz w:w="16838" w:h="11906" w:orient="landscape"/>
      <w:pgMar w:top="1701" w:right="1134" w:bottom="850" w:left="1134"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697F62" w14:textId="77777777" w:rsidR="00A22E03" w:rsidRDefault="00A22E03">
      <w:pPr>
        <w:spacing w:after="0" w:line="240" w:lineRule="auto"/>
      </w:pPr>
      <w:r>
        <w:separator/>
      </w:r>
    </w:p>
  </w:endnote>
  <w:endnote w:type="continuationSeparator" w:id="0">
    <w:p w14:paraId="5409DF62" w14:textId="77777777" w:rsidR="00A22E03" w:rsidRDefault="00A22E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41E04" w14:textId="77777777" w:rsidR="009337D2" w:rsidRDefault="009337D2">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79076" w14:textId="61C78400" w:rsidR="009337D2" w:rsidRDefault="009337D2">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671A18">
      <w:rPr>
        <w:noProof/>
        <w:color w:val="000000"/>
      </w:rPr>
      <w:t>22</w:t>
    </w:r>
    <w:r>
      <w:rPr>
        <w:color w:val="000000"/>
      </w:rPr>
      <w:fldChar w:fldCharType="end"/>
    </w:r>
  </w:p>
  <w:p w14:paraId="768DE85D" w14:textId="77777777" w:rsidR="009337D2" w:rsidRDefault="009337D2">
    <w:pPr>
      <w:pBdr>
        <w:top w:val="nil"/>
        <w:left w:val="nil"/>
        <w:bottom w:val="nil"/>
        <w:right w:val="nil"/>
        <w:between w:val="nil"/>
      </w:pBdr>
      <w:tabs>
        <w:tab w:val="center" w:pos="4677"/>
        <w:tab w:val="right" w:pos="9355"/>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94B7B" w14:textId="77777777" w:rsidR="009337D2" w:rsidRDefault="009337D2">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75195F" w14:textId="77777777" w:rsidR="00A22E03" w:rsidRDefault="00A22E03">
      <w:pPr>
        <w:spacing w:after="0" w:line="240" w:lineRule="auto"/>
      </w:pPr>
      <w:r>
        <w:separator/>
      </w:r>
    </w:p>
  </w:footnote>
  <w:footnote w:type="continuationSeparator" w:id="0">
    <w:p w14:paraId="51390641" w14:textId="77777777" w:rsidR="00A22E03" w:rsidRDefault="00A22E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4F085" w14:textId="77777777" w:rsidR="009337D2" w:rsidRDefault="009337D2">
    <w:pPr>
      <w:pBdr>
        <w:top w:val="nil"/>
        <w:left w:val="nil"/>
        <w:bottom w:val="nil"/>
        <w:right w:val="nil"/>
        <w:between w:val="nil"/>
      </w:pBdr>
      <w:tabs>
        <w:tab w:val="center" w:pos="4677"/>
        <w:tab w:val="right" w:pos="9355"/>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9299411"/>
      <w:docPartObj>
        <w:docPartGallery w:val="Page Numbers (Top of Page)"/>
        <w:docPartUnique/>
      </w:docPartObj>
    </w:sdtPr>
    <w:sdtEndPr>
      <w:rPr>
        <w:rFonts w:ascii="Times New Roman" w:hAnsi="Times New Roman"/>
        <w:sz w:val="28"/>
        <w:szCs w:val="28"/>
      </w:rPr>
    </w:sdtEndPr>
    <w:sdtContent>
      <w:p w14:paraId="34E3CBEB" w14:textId="025A25F8" w:rsidR="009337D2" w:rsidRPr="002963AD" w:rsidRDefault="009337D2">
        <w:pPr>
          <w:pStyle w:val="af1"/>
          <w:jc w:val="center"/>
          <w:rPr>
            <w:rFonts w:ascii="Times New Roman" w:hAnsi="Times New Roman"/>
            <w:sz w:val="28"/>
            <w:szCs w:val="28"/>
          </w:rPr>
        </w:pPr>
        <w:r w:rsidRPr="002963AD">
          <w:rPr>
            <w:rFonts w:ascii="Times New Roman" w:hAnsi="Times New Roman"/>
            <w:sz w:val="28"/>
            <w:szCs w:val="28"/>
          </w:rPr>
          <w:fldChar w:fldCharType="begin"/>
        </w:r>
        <w:r w:rsidRPr="002963AD">
          <w:rPr>
            <w:rFonts w:ascii="Times New Roman" w:hAnsi="Times New Roman"/>
            <w:sz w:val="28"/>
            <w:szCs w:val="28"/>
          </w:rPr>
          <w:instrText>PAGE   \* MERGEFORMAT</w:instrText>
        </w:r>
        <w:r w:rsidRPr="002963AD">
          <w:rPr>
            <w:rFonts w:ascii="Times New Roman" w:hAnsi="Times New Roman"/>
            <w:sz w:val="28"/>
            <w:szCs w:val="28"/>
          </w:rPr>
          <w:fldChar w:fldCharType="separate"/>
        </w:r>
        <w:r w:rsidR="00671A18">
          <w:rPr>
            <w:rFonts w:ascii="Times New Roman" w:hAnsi="Times New Roman"/>
            <w:noProof/>
            <w:sz w:val="28"/>
            <w:szCs w:val="28"/>
          </w:rPr>
          <w:t>22</w:t>
        </w:r>
        <w:r w:rsidRPr="002963AD">
          <w:rPr>
            <w:rFonts w:ascii="Times New Roman" w:hAnsi="Times New Roman"/>
            <w:sz w:val="28"/>
            <w:szCs w:val="28"/>
          </w:rPr>
          <w:fldChar w:fldCharType="end"/>
        </w:r>
      </w:p>
    </w:sdtContent>
  </w:sdt>
  <w:p w14:paraId="53BED6CD" w14:textId="77777777" w:rsidR="009337D2" w:rsidRDefault="009337D2">
    <w:pPr>
      <w:pBdr>
        <w:top w:val="nil"/>
        <w:left w:val="nil"/>
        <w:bottom w:val="nil"/>
        <w:right w:val="nil"/>
        <w:between w:val="nil"/>
      </w:pBdr>
      <w:tabs>
        <w:tab w:val="center" w:pos="4677"/>
        <w:tab w:val="right" w:pos="9355"/>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8C735" w14:textId="77777777" w:rsidR="009337D2" w:rsidRDefault="009337D2">
    <w:pPr>
      <w:pBdr>
        <w:top w:val="nil"/>
        <w:left w:val="nil"/>
        <w:bottom w:val="nil"/>
        <w:right w:val="nil"/>
        <w:between w:val="nil"/>
      </w:pBdr>
      <w:tabs>
        <w:tab w:val="center" w:pos="4677"/>
        <w:tab w:val="right" w:pos="9355"/>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397D62"/>
    <w:multiLevelType w:val="hybridMultilevel"/>
    <w:tmpl w:val="BBF63F4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26374C5E"/>
    <w:multiLevelType w:val="multilevel"/>
    <w:tmpl w:val="0B588284"/>
    <w:lvl w:ilvl="0">
      <w:start w:val="1"/>
      <w:numFmt w:val="decimal"/>
      <w:lvlText w:val="%1."/>
      <w:lvlJc w:val="left"/>
      <w:pPr>
        <w:ind w:left="1699" w:hanging="99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15:restartNumberingAfterBreak="0">
    <w:nsid w:val="31682527"/>
    <w:multiLevelType w:val="hybridMultilevel"/>
    <w:tmpl w:val="B9241D2E"/>
    <w:lvl w:ilvl="0" w:tplc="DE842AE0">
      <w:start w:val="1"/>
      <w:numFmt w:val="decimal"/>
      <w:lvlText w:val="%1."/>
      <w:lvlJc w:val="left"/>
      <w:pPr>
        <w:ind w:left="720" w:hanging="360"/>
      </w:pPr>
    </w:lvl>
    <w:lvl w:ilvl="1" w:tplc="2C16C7A2">
      <w:start w:val="1"/>
      <w:numFmt w:val="lowerLetter"/>
      <w:lvlText w:val="%2."/>
      <w:lvlJc w:val="left"/>
      <w:pPr>
        <w:ind w:left="1440" w:hanging="360"/>
      </w:pPr>
    </w:lvl>
    <w:lvl w:ilvl="2" w:tplc="2BA00510">
      <w:start w:val="1"/>
      <w:numFmt w:val="lowerRoman"/>
      <w:lvlText w:val="%3."/>
      <w:lvlJc w:val="right"/>
      <w:pPr>
        <w:ind w:left="2160" w:hanging="180"/>
      </w:pPr>
    </w:lvl>
    <w:lvl w:ilvl="3" w:tplc="8BDE433A">
      <w:start w:val="1"/>
      <w:numFmt w:val="decimal"/>
      <w:lvlText w:val="%4."/>
      <w:lvlJc w:val="left"/>
      <w:pPr>
        <w:ind w:left="2880" w:hanging="360"/>
      </w:pPr>
    </w:lvl>
    <w:lvl w:ilvl="4" w:tplc="69A0BDE0">
      <w:start w:val="1"/>
      <w:numFmt w:val="lowerLetter"/>
      <w:lvlText w:val="%5."/>
      <w:lvlJc w:val="left"/>
      <w:pPr>
        <w:ind w:left="3600" w:hanging="360"/>
      </w:pPr>
    </w:lvl>
    <w:lvl w:ilvl="5" w:tplc="EEE0B550">
      <w:start w:val="1"/>
      <w:numFmt w:val="lowerRoman"/>
      <w:lvlText w:val="%6."/>
      <w:lvlJc w:val="right"/>
      <w:pPr>
        <w:ind w:left="4320" w:hanging="180"/>
      </w:pPr>
    </w:lvl>
    <w:lvl w:ilvl="6" w:tplc="4D7282D8">
      <w:start w:val="1"/>
      <w:numFmt w:val="decimal"/>
      <w:lvlText w:val="%7."/>
      <w:lvlJc w:val="left"/>
      <w:pPr>
        <w:ind w:left="5040" w:hanging="360"/>
      </w:pPr>
    </w:lvl>
    <w:lvl w:ilvl="7" w:tplc="313E8944">
      <w:start w:val="1"/>
      <w:numFmt w:val="lowerLetter"/>
      <w:lvlText w:val="%8."/>
      <w:lvlJc w:val="left"/>
      <w:pPr>
        <w:ind w:left="5760" w:hanging="360"/>
      </w:pPr>
    </w:lvl>
    <w:lvl w:ilvl="8" w:tplc="9B10369E">
      <w:start w:val="1"/>
      <w:numFmt w:val="lowerRoman"/>
      <w:lvlText w:val="%9."/>
      <w:lvlJc w:val="right"/>
      <w:pPr>
        <w:ind w:left="6480" w:hanging="180"/>
      </w:pPr>
    </w:lvl>
  </w:abstractNum>
  <w:abstractNum w:abstractNumId="3" w15:restartNumberingAfterBreak="0">
    <w:nsid w:val="402E7138"/>
    <w:multiLevelType w:val="multilevel"/>
    <w:tmpl w:val="717411EA"/>
    <w:lvl w:ilvl="0">
      <w:start w:val="1"/>
      <w:numFmt w:val="decimal"/>
      <w:lvlText w:val="%1."/>
      <w:lvlJc w:val="left"/>
      <w:pPr>
        <w:ind w:left="1469" w:hanging="675"/>
      </w:pPr>
    </w:lvl>
    <w:lvl w:ilvl="1">
      <w:start w:val="1"/>
      <w:numFmt w:val="lowerLetter"/>
      <w:lvlText w:val="%2."/>
      <w:lvlJc w:val="left"/>
      <w:pPr>
        <w:ind w:left="1874" w:hanging="360"/>
      </w:pPr>
    </w:lvl>
    <w:lvl w:ilvl="2">
      <w:start w:val="1"/>
      <w:numFmt w:val="lowerRoman"/>
      <w:lvlText w:val="%3."/>
      <w:lvlJc w:val="right"/>
      <w:pPr>
        <w:ind w:left="2594" w:hanging="180"/>
      </w:pPr>
    </w:lvl>
    <w:lvl w:ilvl="3">
      <w:start w:val="1"/>
      <w:numFmt w:val="decimal"/>
      <w:lvlText w:val="%4."/>
      <w:lvlJc w:val="left"/>
      <w:pPr>
        <w:ind w:left="3314" w:hanging="360"/>
      </w:pPr>
    </w:lvl>
    <w:lvl w:ilvl="4">
      <w:start w:val="1"/>
      <w:numFmt w:val="lowerLetter"/>
      <w:lvlText w:val="%5."/>
      <w:lvlJc w:val="left"/>
      <w:pPr>
        <w:ind w:left="4034" w:hanging="360"/>
      </w:pPr>
    </w:lvl>
    <w:lvl w:ilvl="5">
      <w:start w:val="1"/>
      <w:numFmt w:val="lowerRoman"/>
      <w:lvlText w:val="%6."/>
      <w:lvlJc w:val="right"/>
      <w:pPr>
        <w:ind w:left="4754" w:hanging="180"/>
      </w:pPr>
    </w:lvl>
    <w:lvl w:ilvl="6">
      <w:start w:val="1"/>
      <w:numFmt w:val="decimal"/>
      <w:lvlText w:val="%7."/>
      <w:lvlJc w:val="left"/>
      <w:pPr>
        <w:ind w:left="5474" w:hanging="360"/>
      </w:pPr>
    </w:lvl>
    <w:lvl w:ilvl="7">
      <w:start w:val="1"/>
      <w:numFmt w:val="lowerLetter"/>
      <w:lvlText w:val="%8."/>
      <w:lvlJc w:val="left"/>
      <w:pPr>
        <w:ind w:left="6194" w:hanging="360"/>
      </w:pPr>
    </w:lvl>
    <w:lvl w:ilvl="8">
      <w:start w:val="1"/>
      <w:numFmt w:val="lowerRoman"/>
      <w:lvlText w:val="%9."/>
      <w:lvlJc w:val="right"/>
      <w:pPr>
        <w:ind w:left="6914" w:hanging="180"/>
      </w:pPr>
    </w:lvl>
  </w:abstractNum>
  <w:abstractNum w:abstractNumId="4" w15:restartNumberingAfterBreak="0">
    <w:nsid w:val="4A22415E"/>
    <w:multiLevelType w:val="multilevel"/>
    <w:tmpl w:val="F71C82C6"/>
    <w:lvl w:ilvl="0">
      <w:start w:val="1"/>
      <w:numFmt w:val="decimal"/>
      <w:lvlText w:val="%1-"/>
      <w:lvlJc w:val="left"/>
      <w:pPr>
        <w:ind w:left="375" w:hanging="375"/>
      </w:pPr>
      <w:rPr>
        <w:b w:val="0"/>
      </w:rPr>
    </w:lvl>
    <w:lvl w:ilvl="1">
      <w:start w:val="1"/>
      <w:numFmt w:val="decimal"/>
      <w:lvlText w:val="%1-%2."/>
      <w:lvlJc w:val="left"/>
      <w:pPr>
        <w:ind w:left="1080" w:hanging="720"/>
      </w:pPr>
      <w:rPr>
        <w:b/>
        <w:strike w:val="0"/>
      </w:rPr>
    </w:lvl>
    <w:lvl w:ilvl="2">
      <w:start w:val="1"/>
      <w:numFmt w:val="decimal"/>
      <w:lvlText w:val="%1-%2.%3."/>
      <w:lvlJc w:val="left"/>
      <w:pPr>
        <w:ind w:left="1440" w:hanging="720"/>
      </w:pPr>
      <w:rPr>
        <w:b w:val="0"/>
      </w:rPr>
    </w:lvl>
    <w:lvl w:ilvl="3">
      <w:start w:val="1"/>
      <w:numFmt w:val="decimal"/>
      <w:lvlText w:val="%1-%2.%3.%4."/>
      <w:lvlJc w:val="left"/>
      <w:pPr>
        <w:ind w:left="2160" w:hanging="1080"/>
      </w:pPr>
      <w:rPr>
        <w:b w:val="0"/>
      </w:rPr>
    </w:lvl>
    <w:lvl w:ilvl="4">
      <w:start w:val="1"/>
      <w:numFmt w:val="decimal"/>
      <w:lvlText w:val="%1-%2.%3.%4.%5."/>
      <w:lvlJc w:val="left"/>
      <w:pPr>
        <w:ind w:left="2520" w:hanging="1080"/>
      </w:pPr>
      <w:rPr>
        <w:b w:val="0"/>
      </w:rPr>
    </w:lvl>
    <w:lvl w:ilvl="5">
      <w:start w:val="1"/>
      <w:numFmt w:val="decimal"/>
      <w:lvlText w:val="%1-%2.%3.%4.%5.%6."/>
      <w:lvlJc w:val="left"/>
      <w:pPr>
        <w:ind w:left="3240" w:hanging="1440"/>
      </w:pPr>
      <w:rPr>
        <w:b w:val="0"/>
      </w:rPr>
    </w:lvl>
    <w:lvl w:ilvl="6">
      <w:start w:val="1"/>
      <w:numFmt w:val="decimal"/>
      <w:lvlText w:val="%1-%2.%3.%4.%5.%6.%7."/>
      <w:lvlJc w:val="left"/>
      <w:pPr>
        <w:ind w:left="3600" w:hanging="1440"/>
      </w:pPr>
      <w:rPr>
        <w:b w:val="0"/>
      </w:rPr>
    </w:lvl>
    <w:lvl w:ilvl="7">
      <w:start w:val="1"/>
      <w:numFmt w:val="decimal"/>
      <w:lvlText w:val="%1-%2.%3.%4.%5.%6.%7.%8."/>
      <w:lvlJc w:val="left"/>
      <w:pPr>
        <w:ind w:left="4320" w:hanging="1800"/>
      </w:pPr>
      <w:rPr>
        <w:b w:val="0"/>
      </w:rPr>
    </w:lvl>
    <w:lvl w:ilvl="8">
      <w:start w:val="1"/>
      <w:numFmt w:val="decimal"/>
      <w:lvlText w:val="%1-%2.%3.%4.%5.%6.%7.%8.%9."/>
      <w:lvlJc w:val="left"/>
      <w:pPr>
        <w:ind w:left="4680" w:hanging="1800"/>
      </w:pPr>
      <w:rPr>
        <w:b w:val="0"/>
      </w:rPr>
    </w:lvl>
  </w:abstractNum>
  <w:abstractNum w:abstractNumId="5" w15:restartNumberingAfterBreak="0">
    <w:nsid w:val="4B966C16"/>
    <w:multiLevelType w:val="hybridMultilevel"/>
    <w:tmpl w:val="9A68EF44"/>
    <w:lvl w:ilvl="0" w:tplc="DE842AE0">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CEC414A"/>
    <w:multiLevelType w:val="hybridMultilevel"/>
    <w:tmpl w:val="B9241D2E"/>
    <w:lvl w:ilvl="0" w:tplc="DE842AE0">
      <w:start w:val="1"/>
      <w:numFmt w:val="decimal"/>
      <w:lvlText w:val="%1."/>
      <w:lvlJc w:val="left"/>
      <w:pPr>
        <w:ind w:left="720" w:hanging="360"/>
      </w:pPr>
    </w:lvl>
    <w:lvl w:ilvl="1" w:tplc="2C16C7A2">
      <w:start w:val="1"/>
      <w:numFmt w:val="lowerLetter"/>
      <w:lvlText w:val="%2."/>
      <w:lvlJc w:val="left"/>
      <w:pPr>
        <w:ind w:left="1440" w:hanging="360"/>
      </w:pPr>
    </w:lvl>
    <w:lvl w:ilvl="2" w:tplc="2BA00510">
      <w:start w:val="1"/>
      <w:numFmt w:val="lowerRoman"/>
      <w:lvlText w:val="%3."/>
      <w:lvlJc w:val="right"/>
      <w:pPr>
        <w:ind w:left="2160" w:hanging="180"/>
      </w:pPr>
    </w:lvl>
    <w:lvl w:ilvl="3" w:tplc="8BDE433A">
      <w:start w:val="1"/>
      <w:numFmt w:val="decimal"/>
      <w:lvlText w:val="%4."/>
      <w:lvlJc w:val="left"/>
      <w:pPr>
        <w:ind w:left="2880" w:hanging="360"/>
      </w:pPr>
    </w:lvl>
    <w:lvl w:ilvl="4" w:tplc="69A0BDE0">
      <w:start w:val="1"/>
      <w:numFmt w:val="lowerLetter"/>
      <w:lvlText w:val="%5."/>
      <w:lvlJc w:val="left"/>
      <w:pPr>
        <w:ind w:left="3600" w:hanging="360"/>
      </w:pPr>
    </w:lvl>
    <w:lvl w:ilvl="5" w:tplc="EEE0B550">
      <w:start w:val="1"/>
      <w:numFmt w:val="lowerRoman"/>
      <w:lvlText w:val="%6."/>
      <w:lvlJc w:val="right"/>
      <w:pPr>
        <w:ind w:left="4320" w:hanging="180"/>
      </w:pPr>
    </w:lvl>
    <w:lvl w:ilvl="6" w:tplc="4D7282D8">
      <w:start w:val="1"/>
      <w:numFmt w:val="decimal"/>
      <w:lvlText w:val="%7."/>
      <w:lvlJc w:val="left"/>
      <w:pPr>
        <w:ind w:left="5040" w:hanging="360"/>
      </w:pPr>
    </w:lvl>
    <w:lvl w:ilvl="7" w:tplc="313E8944">
      <w:start w:val="1"/>
      <w:numFmt w:val="lowerLetter"/>
      <w:lvlText w:val="%8."/>
      <w:lvlJc w:val="left"/>
      <w:pPr>
        <w:ind w:left="5760" w:hanging="360"/>
      </w:pPr>
    </w:lvl>
    <w:lvl w:ilvl="8" w:tplc="9B10369E">
      <w:start w:val="1"/>
      <w:numFmt w:val="lowerRoman"/>
      <w:lvlText w:val="%9."/>
      <w:lvlJc w:val="right"/>
      <w:pPr>
        <w:ind w:left="6480" w:hanging="180"/>
      </w:pPr>
    </w:lvl>
  </w:abstractNum>
  <w:abstractNum w:abstractNumId="7" w15:restartNumberingAfterBreak="0">
    <w:nsid w:val="50FA514E"/>
    <w:multiLevelType w:val="multilevel"/>
    <w:tmpl w:val="CDD647B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3086700"/>
    <w:multiLevelType w:val="hybridMultilevel"/>
    <w:tmpl w:val="57C47BFC"/>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9" w15:restartNumberingAfterBreak="0">
    <w:nsid w:val="67585A9C"/>
    <w:multiLevelType w:val="hybridMultilevel"/>
    <w:tmpl w:val="CCF6888A"/>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0" w15:restartNumberingAfterBreak="0">
    <w:nsid w:val="75FC249F"/>
    <w:multiLevelType w:val="multilevel"/>
    <w:tmpl w:val="597C6460"/>
    <w:lvl w:ilvl="0">
      <w:start w:val="1"/>
      <w:numFmt w:val="decimal"/>
      <w:lvlText w:val="%1-"/>
      <w:lvlJc w:val="left"/>
      <w:pPr>
        <w:ind w:left="375" w:hanging="375"/>
      </w:pPr>
    </w:lvl>
    <w:lvl w:ilvl="1">
      <w:start w:val="1"/>
      <w:numFmt w:val="decimal"/>
      <w:lvlText w:val="%1-%2."/>
      <w:lvlJc w:val="left"/>
      <w:pPr>
        <w:ind w:left="1256" w:hanging="720"/>
      </w:pPr>
    </w:lvl>
    <w:lvl w:ilvl="2">
      <w:start w:val="1"/>
      <w:numFmt w:val="decimal"/>
      <w:lvlText w:val="%1-%2.%3."/>
      <w:lvlJc w:val="left"/>
      <w:pPr>
        <w:ind w:left="1792" w:hanging="720"/>
      </w:pPr>
    </w:lvl>
    <w:lvl w:ilvl="3">
      <w:start w:val="1"/>
      <w:numFmt w:val="decimal"/>
      <w:lvlText w:val="%1-%2.%3.%4."/>
      <w:lvlJc w:val="left"/>
      <w:pPr>
        <w:ind w:left="2688" w:hanging="1080"/>
      </w:pPr>
    </w:lvl>
    <w:lvl w:ilvl="4">
      <w:start w:val="1"/>
      <w:numFmt w:val="decimal"/>
      <w:lvlText w:val="%1-%2.%3.%4.%5."/>
      <w:lvlJc w:val="left"/>
      <w:pPr>
        <w:ind w:left="3224" w:hanging="1080"/>
      </w:pPr>
    </w:lvl>
    <w:lvl w:ilvl="5">
      <w:start w:val="1"/>
      <w:numFmt w:val="decimal"/>
      <w:lvlText w:val="%1-%2.%3.%4.%5.%6."/>
      <w:lvlJc w:val="left"/>
      <w:pPr>
        <w:ind w:left="4120" w:hanging="1440"/>
      </w:pPr>
    </w:lvl>
    <w:lvl w:ilvl="6">
      <w:start w:val="1"/>
      <w:numFmt w:val="decimal"/>
      <w:lvlText w:val="%1-%2.%3.%4.%5.%6.%7."/>
      <w:lvlJc w:val="left"/>
      <w:pPr>
        <w:ind w:left="4656" w:hanging="1440"/>
      </w:pPr>
    </w:lvl>
    <w:lvl w:ilvl="7">
      <w:start w:val="1"/>
      <w:numFmt w:val="decimal"/>
      <w:lvlText w:val="%1-%2.%3.%4.%5.%6.%7.%8."/>
      <w:lvlJc w:val="left"/>
      <w:pPr>
        <w:ind w:left="5552" w:hanging="1798"/>
      </w:pPr>
    </w:lvl>
    <w:lvl w:ilvl="8">
      <w:start w:val="1"/>
      <w:numFmt w:val="decimal"/>
      <w:lvlText w:val="%1-%2.%3.%4.%5.%6.%7.%8.%9."/>
      <w:lvlJc w:val="left"/>
      <w:pPr>
        <w:ind w:left="6088" w:hanging="1800"/>
      </w:pPr>
    </w:lvl>
  </w:abstractNum>
  <w:abstractNum w:abstractNumId="11" w15:restartNumberingAfterBreak="0">
    <w:nsid w:val="7C047333"/>
    <w:multiLevelType w:val="multilevel"/>
    <w:tmpl w:val="0DC8206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num>
  <w:num w:numId="2">
    <w:abstractNumId w:val="4"/>
  </w:num>
  <w:num w:numId="3">
    <w:abstractNumId w:val="3"/>
  </w:num>
  <w:num w:numId="4">
    <w:abstractNumId w:val="7"/>
  </w:num>
  <w:num w:numId="5">
    <w:abstractNumId w:val="10"/>
  </w:num>
  <w:num w:numId="6">
    <w:abstractNumId w:val="1"/>
  </w:num>
  <w:num w:numId="7">
    <w:abstractNumId w:val="6"/>
  </w:num>
  <w:num w:numId="8">
    <w:abstractNumId w:val="2"/>
  </w:num>
  <w:num w:numId="9">
    <w:abstractNumId w:val="5"/>
  </w:num>
  <w:num w:numId="10">
    <w:abstractNumId w:val="0"/>
  </w:num>
  <w:num w:numId="11">
    <w:abstractNumId w:val="9"/>
  </w:num>
  <w:num w:numId="12">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Демесинова Жулдыз Октябриновна">
    <w15:presenceInfo w15:providerId="AD" w15:userId="S-1-5-21-2238099014-290526742-4214707778-13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11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B14"/>
    <w:rsid w:val="0001429F"/>
    <w:rsid w:val="00026E33"/>
    <w:rsid w:val="00032C06"/>
    <w:rsid w:val="00034C21"/>
    <w:rsid w:val="00050229"/>
    <w:rsid w:val="00050AE7"/>
    <w:rsid w:val="00077BAF"/>
    <w:rsid w:val="00083B88"/>
    <w:rsid w:val="000865F9"/>
    <w:rsid w:val="0009372E"/>
    <w:rsid w:val="000A74D8"/>
    <w:rsid w:val="000B7DA9"/>
    <w:rsid w:val="000C1C91"/>
    <w:rsid w:val="000C244F"/>
    <w:rsid w:val="000D35A8"/>
    <w:rsid w:val="000E3FDF"/>
    <w:rsid w:val="000E7896"/>
    <w:rsid w:val="000F1E9E"/>
    <w:rsid w:val="000F3762"/>
    <w:rsid w:val="000F59F8"/>
    <w:rsid w:val="000F639E"/>
    <w:rsid w:val="000F7069"/>
    <w:rsid w:val="0010525D"/>
    <w:rsid w:val="001059A3"/>
    <w:rsid w:val="00121A81"/>
    <w:rsid w:val="0012674D"/>
    <w:rsid w:val="001506CA"/>
    <w:rsid w:val="001549EB"/>
    <w:rsid w:val="00177A2F"/>
    <w:rsid w:val="00183E92"/>
    <w:rsid w:val="001A7831"/>
    <w:rsid w:val="001B0B6F"/>
    <w:rsid w:val="001B3690"/>
    <w:rsid w:val="001B5426"/>
    <w:rsid w:val="001C33CA"/>
    <w:rsid w:val="001C5A5A"/>
    <w:rsid w:val="001D05D2"/>
    <w:rsid w:val="001D2B13"/>
    <w:rsid w:val="001D7196"/>
    <w:rsid w:val="002154DC"/>
    <w:rsid w:val="00216398"/>
    <w:rsid w:val="00224DD0"/>
    <w:rsid w:val="00236433"/>
    <w:rsid w:val="00245FE4"/>
    <w:rsid w:val="00264441"/>
    <w:rsid w:val="00265243"/>
    <w:rsid w:val="00266F71"/>
    <w:rsid w:val="002815E9"/>
    <w:rsid w:val="00291E6B"/>
    <w:rsid w:val="002963AD"/>
    <w:rsid w:val="002B7088"/>
    <w:rsid w:val="002C63AE"/>
    <w:rsid w:val="002D60B9"/>
    <w:rsid w:val="002D69FB"/>
    <w:rsid w:val="002D6A2A"/>
    <w:rsid w:val="00313869"/>
    <w:rsid w:val="00324AFC"/>
    <w:rsid w:val="003447A8"/>
    <w:rsid w:val="00351160"/>
    <w:rsid w:val="00362DA7"/>
    <w:rsid w:val="00363C0F"/>
    <w:rsid w:val="003848D4"/>
    <w:rsid w:val="00396A75"/>
    <w:rsid w:val="003A3717"/>
    <w:rsid w:val="003A7332"/>
    <w:rsid w:val="003B12DC"/>
    <w:rsid w:val="003B48C1"/>
    <w:rsid w:val="0040287E"/>
    <w:rsid w:val="004049E0"/>
    <w:rsid w:val="004077E4"/>
    <w:rsid w:val="00411A9F"/>
    <w:rsid w:val="004271D5"/>
    <w:rsid w:val="0042724C"/>
    <w:rsid w:val="00432B14"/>
    <w:rsid w:val="00432C27"/>
    <w:rsid w:val="0044672F"/>
    <w:rsid w:val="0045050C"/>
    <w:rsid w:val="0045170D"/>
    <w:rsid w:val="00453DE9"/>
    <w:rsid w:val="00471583"/>
    <w:rsid w:val="00482666"/>
    <w:rsid w:val="00484402"/>
    <w:rsid w:val="0049077F"/>
    <w:rsid w:val="004A79DF"/>
    <w:rsid w:val="004C5ED7"/>
    <w:rsid w:val="004D2CBC"/>
    <w:rsid w:val="004D36B7"/>
    <w:rsid w:val="004D5C27"/>
    <w:rsid w:val="004E0B24"/>
    <w:rsid w:val="005109A5"/>
    <w:rsid w:val="00521A38"/>
    <w:rsid w:val="00522F6E"/>
    <w:rsid w:val="005403E2"/>
    <w:rsid w:val="00542C40"/>
    <w:rsid w:val="00553E68"/>
    <w:rsid w:val="00556B8F"/>
    <w:rsid w:val="00563DE4"/>
    <w:rsid w:val="005658DA"/>
    <w:rsid w:val="005910B9"/>
    <w:rsid w:val="0059141A"/>
    <w:rsid w:val="005944E9"/>
    <w:rsid w:val="00597383"/>
    <w:rsid w:val="005A2B88"/>
    <w:rsid w:val="005A50B8"/>
    <w:rsid w:val="005B22B8"/>
    <w:rsid w:val="005D7904"/>
    <w:rsid w:val="005E5797"/>
    <w:rsid w:val="005F4FCA"/>
    <w:rsid w:val="005F5552"/>
    <w:rsid w:val="005F7382"/>
    <w:rsid w:val="006017C2"/>
    <w:rsid w:val="00611B6C"/>
    <w:rsid w:val="00613D6C"/>
    <w:rsid w:val="00614C67"/>
    <w:rsid w:val="006408B2"/>
    <w:rsid w:val="006449C6"/>
    <w:rsid w:val="00646A7B"/>
    <w:rsid w:val="00655737"/>
    <w:rsid w:val="00657EF3"/>
    <w:rsid w:val="0066077E"/>
    <w:rsid w:val="00665E4D"/>
    <w:rsid w:val="00671A18"/>
    <w:rsid w:val="0067642A"/>
    <w:rsid w:val="00686ABB"/>
    <w:rsid w:val="006B0DEC"/>
    <w:rsid w:val="006C7784"/>
    <w:rsid w:val="006D032C"/>
    <w:rsid w:val="006D3010"/>
    <w:rsid w:val="006E4948"/>
    <w:rsid w:val="006F25C4"/>
    <w:rsid w:val="006F379D"/>
    <w:rsid w:val="006F5FD6"/>
    <w:rsid w:val="00702B70"/>
    <w:rsid w:val="00703B84"/>
    <w:rsid w:val="00713C52"/>
    <w:rsid w:val="00717606"/>
    <w:rsid w:val="007339D4"/>
    <w:rsid w:val="00746E3C"/>
    <w:rsid w:val="007472BE"/>
    <w:rsid w:val="0076110D"/>
    <w:rsid w:val="00761B9F"/>
    <w:rsid w:val="007673AF"/>
    <w:rsid w:val="00776ECE"/>
    <w:rsid w:val="00784CC5"/>
    <w:rsid w:val="00794D8F"/>
    <w:rsid w:val="007C7581"/>
    <w:rsid w:val="007E616B"/>
    <w:rsid w:val="007E7588"/>
    <w:rsid w:val="007F332F"/>
    <w:rsid w:val="00802464"/>
    <w:rsid w:val="0080630B"/>
    <w:rsid w:val="008159DD"/>
    <w:rsid w:val="008254DC"/>
    <w:rsid w:val="00837B35"/>
    <w:rsid w:val="00840684"/>
    <w:rsid w:val="00841873"/>
    <w:rsid w:val="00844CEE"/>
    <w:rsid w:val="0085168F"/>
    <w:rsid w:val="00861B66"/>
    <w:rsid w:val="008660F8"/>
    <w:rsid w:val="0086699A"/>
    <w:rsid w:val="00870139"/>
    <w:rsid w:val="00872796"/>
    <w:rsid w:val="00882007"/>
    <w:rsid w:val="00884F4A"/>
    <w:rsid w:val="008864D0"/>
    <w:rsid w:val="0089068F"/>
    <w:rsid w:val="008A0AD4"/>
    <w:rsid w:val="008B1F45"/>
    <w:rsid w:val="008C77E5"/>
    <w:rsid w:val="008E1C4A"/>
    <w:rsid w:val="008E73A6"/>
    <w:rsid w:val="008F4F3E"/>
    <w:rsid w:val="0090109D"/>
    <w:rsid w:val="00911DA8"/>
    <w:rsid w:val="0092587F"/>
    <w:rsid w:val="009337D2"/>
    <w:rsid w:val="009354D6"/>
    <w:rsid w:val="00944AB1"/>
    <w:rsid w:val="00951066"/>
    <w:rsid w:val="00953CE3"/>
    <w:rsid w:val="009606AD"/>
    <w:rsid w:val="00966722"/>
    <w:rsid w:val="009764DA"/>
    <w:rsid w:val="009951C1"/>
    <w:rsid w:val="00997502"/>
    <w:rsid w:val="009A47A7"/>
    <w:rsid w:val="009A5612"/>
    <w:rsid w:val="009C3818"/>
    <w:rsid w:val="009D6063"/>
    <w:rsid w:val="009D660B"/>
    <w:rsid w:val="009F1B54"/>
    <w:rsid w:val="00A024C8"/>
    <w:rsid w:val="00A04641"/>
    <w:rsid w:val="00A069A6"/>
    <w:rsid w:val="00A102D9"/>
    <w:rsid w:val="00A2180E"/>
    <w:rsid w:val="00A22E03"/>
    <w:rsid w:val="00A24695"/>
    <w:rsid w:val="00A27203"/>
    <w:rsid w:val="00A42B49"/>
    <w:rsid w:val="00A43BF3"/>
    <w:rsid w:val="00A46855"/>
    <w:rsid w:val="00A47292"/>
    <w:rsid w:val="00A750BF"/>
    <w:rsid w:val="00A75D83"/>
    <w:rsid w:val="00A8073C"/>
    <w:rsid w:val="00A82848"/>
    <w:rsid w:val="00A845DD"/>
    <w:rsid w:val="00A84FE6"/>
    <w:rsid w:val="00AB0C6C"/>
    <w:rsid w:val="00AC09C5"/>
    <w:rsid w:val="00AC59A5"/>
    <w:rsid w:val="00AD23AA"/>
    <w:rsid w:val="00AD355F"/>
    <w:rsid w:val="00AF48CC"/>
    <w:rsid w:val="00B13A20"/>
    <w:rsid w:val="00B257A7"/>
    <w:rsid w:val="00B32BBC"/>
    <w:rsid w:val="00B368B4"/>
    <w:rsid w:val="00B36D74"/>
    <w:rsid w:val="00B46270"/>
    <w:rsid w:val="00B718D4"/>
    <w:rsid w:val="00B72AA8"/>
    <w:rsid w:val="00B819E5"/>
    <w:rsid w:val="00B821E9"/>
    <w:rsid w:val="00B83E34"/>
    <w:rsid w:val="00BA13FD"/>
    <w:rsid w:val="00BA65F9"/>
    <w:rsid w:val="00BB59B4"/>
    <w:rsid w:val="00BB70DB"/>
    <w:rsid w:val="00BC24C3"/>
    <w:rsid w:val="00BD1F07"/>
    <w:rsid w:val="00BD2B20"/>
    <w:rsid w:val="00BF14DF"/>
    <w:rsid w:val="00BF1C59"/>
    <w:rsid w:val="00BF41D5"/>
    <w:rsid w:val="00C12403"/>
    <w:rsid w:val="00C12512"/>
    <w:rsid w:val="00C135C3"/>
    <w:rsid w:val="00C31F77"/>
    <w:rsid w:val="00C3294E"/>
    <w:rsid w:val="00C44D2E"/>
    <w:rsid w:val="00C45CAF"/>
    <w:rsid w:val="00C52447"/>
    <w:rsid w:val="00C54224"/>
    <w:rsid w:val="00C55D5F"/>
    <w:rsid w:val="00C6083D"/>
    <w:rsid w:val="00C67C36"/>
    <w:rsid w:val="00C67CFB"/>
    <w:rsid w:val="00C7147F"/>
    <w:rsid w:val="00C76EF0"/>
    <w:rsid w:val="00C83BEF"/>
    <w:rsid w:val="00C85145"/>
    <w:rsid w:val="00C92B59"/>
    <w:rsid w:val="00C96EAE"/>
    <w:rsid w:val="00CA10BB"/>
    <w:rsid w:val="00CA4882"/>
    <w:rsid w:val="00CB7B2D"/>
    <w:rsid w:val="00CC724B"/>
    <w:rsid w:val="00CC79B1"/>
    <w:rsid w:val="00CD3BF4"/>
    <w:rsid w:val="00CD6D90"/>
    <w:rsid w:val="00CF17D1"/>
    <w:rsid w:val="00CF203A"/>
    <w:rsid w:val="00CF56CC"/>
    <w:rsid w:val="00CF61C8"/>
    <w:rsid w:val="00D155A2"/>
    <w:rsid w:val="00D2187C"/>
    <w:rsid w:val="00D24CC7"/>
    <w:rsid w:val="00D24ED0"/>
    <w:rsid w:val="00D306EF"/>
    <w:rsid w:val="00D31BB7"/>
    <w:rsid w:val="00D43B7E"/>
    <w:rsid w:val="00D53FFB"/>
    <w:rsid w:val="00D54EED"/>
    <w:rsid w:val="00D5606B"/>
    <w:rsid w:val="00D60D0A"/>
    <w:rsid w:val="00D61DEA"/>
    <w:rsid w:val="00D72033"/>
    <w:rsid w:val="00D721CE"/>
    <w:rsid w:val="00D91007"/>
    <w:rsid w:val="00D94B47"/>
    <w:rsid w:val="00D9702B"/>
    <w:rsid w:val="00D9727C"/>
    <w:rsid w:val="00DB5B19"/>
    <w:rsid w:val="00DC0BC1"/>
    <w:rsid w:val="00DD0384"/>
    <w:rsid w:val="00DF6DF0"/>
    <w:rsid w:val="00E14B2D"/>
    <w:rsid w:val="00E21A24"/>
    <w:rsid w:val="00E33E57"/>
    <w:rsid w:val="00E353EE"/>
    <w:rsid w:val="00E403A1"/>
    <w:rsid w:val="00E41BE2"/>
    <w:rsid w:val="00E9114E"/>
    <w:rsid w:val="00EB3612"/>
    <w:rsid w:val="00EC301C"/>
    <w:rsid w:val="00EC35CB"/>
    <w:rsid w:val="00ED2F9E"/>
    <w:rsid w:val="00ED3152"/>
    <w:rsid w:val="00ED5C08"/>
    <w:rsid w:val="00EE4917"/>
    <w:rsid w:val="00EF7C48"/>
    <w:rsid w:val="00F078E3"/>
    <w:rsid w:val="00F255A5"/>
    <w:rsid w:val="00F36ED5"/>
    <w:rsid w:val="00F620E5"/>
    <w:rsid w:val="00F747C2"/>
    <w:rsid w:val="00F810E5"/>
    <w:rsid w:val="00F908EE"/>
    <w:rsid w:val="00F91447"/>
    <w:rsid w:val="00F92664"/>
    <w:rsid w:val="00F93679"/>
    <w:rsid w:val="00FA441E"/>
    <w:rsid w:val="00FA5AF9"/>
    <w:rsid w:val="00FB0381"/>
    <w:rsid w:val="00FB2451"/>
    <w:rsid w:val="00FD7255"/>
    <w:rsid w:val="00FE2173"/>
    <w:rsid w:val="00FE6A74"/>
    <w:rsid w:val="00FF3F52"/>
    <w:rsid w:val="00FF7E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58C28"/>
  <w15:docId w15:val="{8A12E054-A79B-4747-85E6-9450E693F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spacing w:line="240" w:lineRule="auto"/>
      <w:outlineLvl w:val="0"/>
    </w:pPr>
    <w:rPr>
      <w:rFonts w:ascii="Times New Roman" w:eastAsia="Times New Roman" w:hAnsi="Times New Roman" w:cs="Times New Roman"/>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spacing w:line="240" w:lineRule="auto"/>
      <w:outlineLvl w:val="2"/>
    </w:pPr>
    <w:rPr>
      <w:rFonts w:ascii="Times New Roman" w:eastAsia="Times New Roman" w:hAnsi="Times New Roman" w:cs="Times New Roman"/>
      <w:b/>
      <w:sz w:val="27"/>
      <w:szCs w:val="27"/>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paragraph" w:styleId="7">
    <w:name w:val="heading 7"/>
    <w:basedOn w:val="a"/>
    <w:next w:val="a"/>
    <w:link w:val="70"/>
    <w:uiPriority w:val="9"/>
    <w:unhideWhenUsed/>
    <w:qFormat/>
    <w:rsid w:val="0010525D"/>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8">
    <w:name w:val="8"/>
    <w:basedOn w:val="TableNormal"/>
    <w:pPr>
      <w:spacing w:after="0" w:line="240" w:lineRule="auto"/>
    </w:pPr>
    <w:tblPr>
      <w:tblStyleRowBandSize w:val="1"/>
      <w:tblStyleColBandSize w:val="1"/>
      <w:tblCellMar>
        <w:left w:w="115" w:type="dxa"/>
        <w:right w:w="115" w:type="dxa"/>
      </w:tblCellMar>
    </w:tblPr>
  </w:style>
  <w:style w:type="table" w:customStyle="1" w:styleId="71">
    <w:name w:val="7"/>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60">
    <w:name w:val="6"/>
    <w:basedOn w:val="TableNormal"/>
    <w:pPr>
      <w:spacing w:after="0" w:line="240" w:lineRule="auto"/>
    </w:pPr>
    <w:tblPr>
      <w:tblStyleRowBandSize w:val="1"/>
      <w:tblStyleColBandSize w:val="1"/>
      <w:tblCellMar>
        <w:left w:w="115" w:type="dxa"/>
        <w:right w:w="115" w:type="dxa"/>
      </w:tblCellMar>
    </w:tblPr>
  </w:style>
  <w:style w:type="table" w:customStyle="1" w:styleId="50">
    <w:name w:val="5"/>
    <w:basedOn w:val="TableNormal"/>
    <w:pPr>
      <w:spacing w:after="0" w:line="240" w:lineRule="auto"/>
    </w:pPr>
    <w:tblPr>
      <w:tblStyleRowBandSize w:val="1"/>
      <w:tblStyleColBandSize w:val="1"/>
      <w:tblCellMar>
        <w:left w:w="115" w:type="dxa"/>
        <w:right w:w="115" w:type="dxa"/>
      </w:tblCellMar>
    </w:tblPr>
  </w:style>
  <w:style w:type="table" w:customStyle="1" w:styleId="40">
    <w:name w:val="4"/>
    <w:basedOn w:val="TableNormal"/>
    <w:pPr>
      <w:spacing w:after="0" w:line="240" w:lineRule="auto"/>
    </w:pPr>
    <w:tblPr>
      <w:tblStyleRowBandSize w:val="1"/>
      <w:tblStyleColBandSize w:val="1"/>
      <w:tblCellMar>
        <w:left w:w="115" w:type="dxa"/>
        <w:right w:w="115" w:type="dxa"/>
      </w:tblCellMar>
    </w:tblPr>
  </w:style>
  <w:style w:type="table" w:customStyle="1" w:styleId="30">
    <w:name w:val="3"/>
    <w:basedOn w:val="TableNormal"/>
    <w:pPr>
      <w:spacing w:after="0" w:line="240" w:lineRule="auto"/>
    </w:pPr>
    <w:tblPr>
      <w:tblStyleRowBandSize w:val="1"/>
      <w:tblStyleColBandSize w:val="1"/>
      <w:tblCellMar>
        <w:left w:w="115" w:type="dxa"/>
        <w:right w:w="115" w:type="dxa"/>
      </w:tblCellMar>
    </w:tblPr>
  </w:style>
  <w:style w:type="table" w:customStyle="1" w:styleId="20">
    <w:name w:val="2"/>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10">
    <w:name w:val="1"/>
    <w:basedOn w:val="TableNormal"/>
    <w:pPr>
      <w:spacing w:after="0" w:line="240" w:lineRule="auto"/>
    </w:pPr>
    <w:tblPr>
      <w:tblStyleRowBandSize w:val="1"/>
      <w:tblStyleColBandSize w:val="1"/>
      <w:tblCellMar>
        <w:left w:w="115" w:type="dxa"/>
        <w:right w:w="115" w:type="dxa"/>
      </w:tblCellMar>
    </w:tblPr>
  </w:style>
  <w:style w:type="paragraph" w:styleId="a5">
    <w:name w:val="List Paragraph"/>
    <w:aliases w:val="AC List 01,Bullet 1,Bullet List,Colorful List - Accent 11,Colorful List - Accent 11CxSpLast,FooterText,H1-1,Heading1,List Paragraph_0,Use Case List Paragraph,numbered,Абзац,Заголовок3,Заголовок_3,Содержание. 2 уровень,Списки,маркированный"/>
    <w:basedOn w:val="a"/>
    <w:link w:val="a6"/>
    <w:uiPriority w:val="34"/>
    <w:qFormat/>
    <w:rsid w:val="005658DA"/>
    <w:pPr>
      <w:ind w:left="720"/>
      <w:contextualSpacing/>
    </w:pPr>
  </w:style>
  <w:style w:type="paragraph" w:styleId="a7">
    <w:name w:val="Balloon Text"/>
    <w:basedOn w:val="a"/>
    <w:link w:val="a8"/>
    <w:uiPriority w:val="99"/>
    <w:semiHidden/>
    <w:unhideWhenUsed/>
    <w:rsid w:val="005658D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658DA"/>
    <w:rPr>
      <w:rFonts w:ascii="Segoe UI" w:hAnsi="Segoe UI" w:cs="Segoe UI"/>
      <w:sz w:val="18"/>
      <w:szCs w:val="18"/>
    </w:rPr>
  </w:style>
  <w:style w:type="character" w:styleId="a9">
    <w:name w:val="Hyperlink"/>
    <w:uiPriority w:val="99"/>
    <w:semiHidden/>
    <w:unhideWhenUsed/>
    <w:rsid w:val="006449C6"/>
    <w:rPr>
      <w:color w:val="333399"/>
      <w:u w:val="single"/>
    </w:rPr>
  </w:style>
  <w:style w:type="paragraph" w:customStyle="1" w:styleId="pj">
    <w:name w:val="pj"/>
    <w:basedOn w:val="a"/>
    <w:rsid w:val="006449C6"/>
    <w:pPr>
      <w:spacing w:after="0" w:line="240" w:lineRule="auto"/>
      <w:ind w:firstLine="400"/>
      <w:jc w:val="both"/>
    </w:pPr>
    <w:rPr>
      <w:rFonts w:ascii="Times New Roman" w:eastAsia="Times New Roman" w:hAnsi="Times New Roman" w:cs="Times New Roman"/>
      <w:color w:val="000000"/>
      <w:sz w:val="24"/>
      <w:szCs w:val="24"/>
    </w:rPr>
  </w:style>
  <w:style w:type="character" w:customStyle="1" w:styleId="s0">
    <w:name w:val="s0"/>
    <w:rsid w:val="006449C6"/>
    <w:rPr>
      <w:rFonts w:ascii="Times New Roman" w:hAnsi="Times New Roman" w:cs="Times New Roman" w:hint="default"/>
      <w:b w:val="0"/>
      <w:bCs w:val="0"/>
      <w:i w:val="0"/>
      <w:iCs w:val="0"/>
      <w:color w:val="000000"/>
    </w:rPr>
  </w:style>
  <w:style w:type="character" w:customStyle="1" w:styleId="s2">
    <w:name w:val="s2"/>
    <w:rsid w:val="006449C6"/>
    <w:rPr>
      <w:rFonts w:ascii="Times New Roman" w:hAnsi="Times New Roman" w:cs="Times New Roman" w:hint="default"/>
      <w:color w:val="333399"/>
      <w:u w:val="single"/>
    </w:rPr>
  </w:style>
  <w:style w:type="paragraph" w:styleId="aa">
    <w:name w:val="Revision"/>
    <w:hidden/>
    <w:uiPriority w:val="99"/>
    <w:semiHidden/>
    <w:rsid w:val="00245FE4"/>
    <w:pPr>
      <w:spacing w:after="0" w:line="240" w:lineRule="auto"/>
    </w:pPr>
  </w:style>
  <w:style w:type="character" w:styleId="ab">
    <w:name w:val="annotation reference"/>
    <w:basedOn w:val="a0"/>
    <w:uiPriority w:val="99"/>
    <w:semiHidden/>
    <w:unhideWhenUsed/>
    <w:rsid w:val="00121A81"/>
    <w:rPr>
      <w:sz w:val="16"/>
      <w:szCs w:val="16"/>
    </w:rPr>
  </w:style>
  <w:style w:type="paragraph" w:styleId="ac">
    <w:name w:val="annotation text"/>
    <w:basedOn w:val="a"/>
    <w:link w:val="ad"/>
    <w:uiPriority w:val="99"/>
    <w:semiHidden/>
    <w:unhideWhenUsed/>
    <w:rsid w:val="00121A81"/>
    <w:pPr>
      <w:spacing w:line="240" w:lineRule="auto"/>
    </w:pPr>
    <w:rPr>
      <w:sz w:val="20"/>
      <w:szCs w:val="20"/>
    </w:rPr>
  </w:style>
  <w:style w:type="character" w:customStyle="1" w:styleId="ad">
    <w:name w:val="Текст примечания Знак"/>
    <w:basedOn w:val="a0"/>
    <w:link w:val="ac"/>
    <w:uiPriority w:val="99"/>
    <w:semiHidden/>
    <w:rsid w:val="00121A81"/>
    <w:rPr>
      <w:sz w:val="20"/>
      <w:szCs w:val="20"/>
    </w:rPr>
  </w:style>
  <w:style w:type="paragraph" w:styleId="ae">
    <w:name w:val="annotation subject"/>
    <w:basedOn w:val="ac"/>
    <w:next w:val="ac"/>
    <w:link w:val="af"/>
    <w:uiPriority w:val="99"/>
    <w:semiHidden/>
    <w:unhideWhenUsed/>
    <w:rsid w:val="00121A81"/>
    <w:rPr>
      <w:b/>
      <w:bCs/>
    </w:rPr>
  </w:style>
  <w:style w:type="character" w:customStyle="1" w:styleId="af">
    <w:name w:val="Тема примечания Знак"/>
    <w:basedOn w:val="ad"/>
    <w:link w:val="ae"/>
    <w:uiPriority w:val="99"/>
    <w:semiHidden/>
    <w:rsid w:val="00121A81"/>
    <w:rPr>
      <w:b/>
      <w:bCs/>
      <w:sz w:val="20"/>
      <w:szCs w:val="20"/>
    </w:rPr>
  </w:style>
  <w:style w:type="paragraph" w:styleId="af0">
    <w:name w:val="Normal (Web)"/>
    <w:basedOn w:val="a"/>
    <w:uiPriority w:val="99"/>
    <w:unhideWhenUsed/>
    <w:rsid w:val="009510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6">
    <w:name w:val="Абзац списка Знак"/>
    <w:aliases w:val="AC List 01 Знак,Bullet 1 Знак,Bullet List Знак,Colorful List - Accent 11 Знак,Colorful List - Accent 11CxSpLast Знак,FooterText Знак,H1-1 Знак,Heading1 Знак,List Paragraph_0 Знак,Use Case List Paragraph Знак,numbered Знак,Абзац Знак"/>
    <w:basedOn w:val="a0"/>
    <w:link w:val="a5"/>
    <w:uiPriority w:val="34"/>
    <w:qFormat/>
    <w:locked/>
    <w:rsid w:val="00363C0F"/>
  </w:style>
  <w:style w:type="paragraph" w:styleId="af1">
    <w:name w:val="header"/>
    <w:basedOn w:val="a"/>
    <w:link w:val="af2"/>
    <w:uiPriority w:val="99"/>
    <w:unhideWhenUsed/>
    <w:rsid w:val="002963AD"/>
    <w:pPr>
      <w:tabs>
        <w:tab w:val="center" w:pos="4680"/>
        <w:tab w:val="right" w:pos="9360"/>
      </w:tabs>
      <w:spacing w:after="0" w:line="240" w:lineRule="auto"/>
    </w:pPr>
    <w:rPr>
      <w:rFonts w:asciiTheme="minorHAnsi" w:eastAsiaTheme="minorEastAsia" w:hAnsiTheme="minorHAnsi" w:cs="Times New Roman"/>
    </w:rPr>
  </w:style>
  <w:style w:type="character" w:customStyle="1" w:styleId="af2">
    <w:name w:val="Верхний колонтитул Знак"/>
    <w:basedOn w:val="a0"/>
    <w:link w:val="af1"/>
    <w:uiPriority w:val="99"/>
    <w:rsid w:val="002963AD"/>
    <w:rPr>
      <w:rFonts w:asciiTheme="minorHAnsi" w:eastAsiaTheme="minorEastAsia" w:hAnsiTheme="minorHAnsi" w:cs="Times New Roman"/>
    </w:rPr>
  </w:style>
  <w:style w:type="character" w:customStyle="1" w:styleId="anegp0gi0b9av8jahpyh">
    <w:name w:val="anegp0gi0b9av8jahpyh"/>
    <w:basedOn w:val="a0"/>
    <w:rsid w:val="0049077F"/>
  </w:style>
  <w:style w:type="character" w:customStyle="1" w:styleId="70">
    <w:name w:val="Заголовок 7 Знак"/>
    <w:basedOn w:val="a0"/>
    <w:link w:val="7"/>
    <w:uiPriority w:val="9"/>
    <w:rsid w:val="0010525D"/>
    <w:rPr>
      <w:rFonts w:asciiTheme="majorHAnsi" w:eastAsiaTheme="majorEastAsia" w:hAnsiTheme="majorHAnsi" w:cstheme="majorBidi"/>
      <w:i/>
      <w:iCs/>
      <w:color w:val="243F60" w:themeColor="accent1" w:themeShade="7F"/>
    </w:rPr>
  </w:style>
  <w:style w:type="character" w:styleId="af3">
    <w:name w:val="Placeholder Text"/>
    <w:basedOn w:val="a0"/>
    <w:uiPriority w:val="99"/>
    <w:semiHidden/>
    <w:rsid w:val="003B48C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38447">
      <w:bodyDiv w:val="1"/>
      <w:marLeft w:val="0"/>
      <w:marRight w:val="0"/>
      <w:marTop w:val="0"/>
      <w:marBottom w:val="0"/>
      <w:divBdr>
        <w:top w:val="none" w:sz="0" w:space="0" w:color="auto"/>
        <w:left w:val="none" w:sz="0" w:space="0" w:color="auto"/>
        <w:bottom w:val="none" w:sz="0" w:space="0" w:color="auto"/>
        <w:right w:val="none" w:sz="0" w:space="0" w:color="auto"/>
      </w:divBdr>
    </w:div>
    <w:div w:id="170219871">
      <w:bodyDiv w:val="1"/>
      <w:marLeft w:val="0"/>
      <w:marRight w:val="0"/>
      <w:marTop w:val="0"/>
      <w:marBottom w:val="0"/>
      <w:divBdr>
        <w:top w:val="none" w:sz="0" w:space="0" w:color="auto"/>
        <w:left w:val="none" w:sz="0" w:space="0" w:color="auto"/>
        <w:bottom w:val="none" w:sz="0" w:space="0" w:color="auto"/>
        <w:right w:val="none" w:sz="0" w:space="0" w:color="auto"/>
      </w:divBdr>
    </w:div>
    <w:div w:id="210503844">
      <w:bodyDiv w:val="1"/>
      <w:marLeft w:val="0"/>
      <w:marRight w:val="0"/>
      <w:marTop w:val="0"/>
      <w:marBottom w:val="0"/>
      <w:divBdr>
        <w:top w:val="none" w:sz="0" w:space="0" w:color="auto"/>
        <w:left w:val="none" w:sz="0" w:space="0" w:color="auto"/>
        <w:bottom w:val="none" w:sz="0" w:space="0" w:color="auto"/>
        <w:right w:val="none" w:sz="0" w:space="0" w:color="auto"/>
      </w:divBdr>
    </w:div>
    <w:div w:id="697238370">
      <w:bodyDiv w:val="1"/>
      <w:marLeft w:val="0"/>
      <w:marRight w:val="0"/>
      <w:marTop w:val="0"/>
      <w:marBottom w:val="0"/>
      <w:divBdr>
        <w:top w:val="none" w:sz="0" w:space="0" w:color="auto"/>
        <w:left w:val="none" w:sz="0" w:space="0" w:color="auto"/>
        <w:bottom w:val="none" w:sz="0" w:space="0" w:color="auto"/>
        <w:right w:val="none" w:sz="0" w:space="0" w:color="auto"/>
      </w:divBdr>
    </w:div>
    <w:div w:id="1010183354">
      <w:bodyDiv w:val="1"/>
      <w:marLeft w:val="0"/>
      <w:marRight w:val="0"/>
      <w:marTop w:val="0"/>
      <w:marBottom w:val="0"/>
      <w:divBdr>
        <w:top w:val="none" w:sz="0" w:space="0" w:color="auto"/>
        <w:left w:val="none" w:sz="0" w:space="0" w:color="auto"/>
        <w:bottom w:val="none" w:sz="0" w:space="0" w:color="auto"/>
        <w:right w:val="none" w:sz="0" w:space="0" w:color="auto"/>
      </w:divBdr>
    </w:div>
    <w:div w:id="1034229837">
      <w:bodyDiv w:val="1"/>
      <w:marLeft w:val="0"/>
      <w:marRight w:val="0"/>
      <w:marTop w:val="0"/>
      <w:marBottom w:val="0"/>
      <w:divBdr>
        <w:top w:val="none" w:sz="0" w:space="0" w:color="auto"/>
        <w:left w:val="none" w:sz="0" w:space="0" w:color="auto"/>
        <w:bottom w:val="none" w:sz="0" w:space="0" w:color="auto"/>
        <w:right w:val="none" w:sz="0" w:space="0" w:color="auto"/>
      </w:divBdr>
    </w:div>
    <w:div w:id="1107652008">
      <w:bodyDiv w:val="1"/>
      <w:marLeft w:val="0"/>
      <w:marRight w:val="0"/>
      <w:marTop w:val="0"/>
      <w:marBottom w:val="0"/>
      <w:divBdr>
        <w:top w:val="none" w:sz="0" w:space="0" w:color="auto"/>
        <w:left w:val="none" w:sz="0" w:space="0" w:color="auto"/>
        <w:bottom w:val="none" w:sz="0" w:space="0" w:color="auto"/>
        <w:right w:val="none" w:sz="0" w:space="0" w:color="auto"/>
      </w:divBdr>
      <w:divsChild>
        <w:div w:id="2089307623">
          <w:marLeft w:val="0"/>
          <w:marRight w:val="0"/>
          <w:marTop w:val="0"/>
          <w:marBottom w:val="0"/>
          <w:divBdr>
            <w:top w:val="none" w:sz="0" w:space="0" w:color="auto"/>
            <w:left w:val="none" w:sz="0" w:space="0" w:color="auto"/>
            <w:bottom w:val="none" w:sz="0" w:space="0" w:color="auto"/>
            <w:right w:val="none" w:sz="0" w:space="0" w:color="auto"/>
          </w:divBdr>
        </w:div>
      </w:divsChild>
    </w:div>
    <w:div w:id="1142111875">
      <w:bodyDiv w:val="1"/>
      <w:marLeft w:val="0"/>
      <w:marRight w:val="0"/>
      <w:marTop w:val="0"/>
      <w:marBottom w:val="0"/>
      <w:divBdr>
        <w:top w:val="none" w:sz="0" w:space="0" w:color="auto"/>
        <w:left w:val="none" w:sz="0" w:space="0" w:color="auto"/>
        <w:bottom w:val="none" w:sz="0" w:space="0" w:color="auto"/>
        <w:right w:val="none" w:sz="0" w:space="0" w:color="auto"/>
      </w:divBdr>
    </w:div>
    <w:div w:id="1372539891">
      <w:bodyDiv w:val="1"/>
      <w:marLeft w:val="0"/>
      <w:marRight w:val="0"/>
      <w:marTop w:val="0"/>
      <w:marBottom w:val="0"/>
      <w:divBdr>
        <w:top w:val="none" w:sz="0" w:space="0" w:color="auto"/>
        <w:left w:val="none" w:sz="0" w:space="0" w:color="auto"/>
        <w:bottom w:val="none" w:sz="0" w:space="0" w:color="auto"/>
        <w:right w:val="none" w:sz="0" w:space="0" w:color="auto"/>
      </w:divBdr>
    </w:div>
    <w:div w:id="1593275963">
      <w:bodyDiv w:val="1"/>
      <w:marLeft w:val="0"/>
      <w:marRight w:val="0"/>
      <w:marTop w:val="0"/>
      <w:marBottom w:val="0"/>
      <w:divBdr>
        <w:top w:val="none" w:sz="0" w:space="0" w:color="auto"/>
        <w:left w:val="none" w:sz="0" w:space="0" w:color="auto"/>
        <w:bottom w:val="none" w:sz="0" w:space="0" w:color="auto"/>
        <w:right w:val="none" w:sz="0" w:space="0" w:color="auto"/>
      </w:divBdr>
    </w:div>
    <w:div w:id="1666320923">
      <w:bodyDiv w:val="1"/>
      <w:marLeft w:val="0"/>
      <w:marRight w:val="0"/>
      <w:marTop w:val="0"/>
      <w:marBottom w:val="0"/>
      <w:divBdr>
        <w:top w:val="none" w:sz="0" w:space="0" w:color="auto"/>
        <w:left w:val="none" w:sz="0" w:space="0" w:color="auto"/>
        <w:bottom w:val="none" w:sz="0" w:space="0" w:color="auto"/>
        <w:right w:val="none" w:sz="0" w:space="0" w:color="auto"/>
      </w:divBdr>
    </w:div>
    <w:div w:id="1761754001">
      <w:bodyDiv w:val="1"/>
      <w:marLeft w:val="0"/>
      <w:marRight w:val="0"/>
      <w:marTop w:val="0"/>
      <w:marBottom w:val="0"/>
      <w:divBdr>
        <w:top w:val="none" w:sz="0" w:space="0" w:color="auto"/>
        <w:left w:val="none" w:sz="0" w:space="0" w:color="auto"/>
        <w:bottom w:val="none" w:sz="0" w:space="0" w:color="auto"/>
        <w:right w:val="none" w:sz="0" w:space="0" w:color="auto"/>
      </w:divBdr>
    </w:div>
    <w:div w:id="2046903799">
      <w:bodyDiv w:val="1"/>
      <w:marLeft w:val="0"/>
      <w:marRight w:val="0"/>
      <w:marTop w:val="0"/>
      <w:marBottom w:val="0"/>
      <w:divBdr>
        <w:top w:val="none" w:sz="0" w:space="0" w:color="auto"/>
        <w:left w:val="none" w:sz="0" w:space="0" w:color="auto"/>
        <w:bottom w:val="none" w:sz="0" w:space="0" w:color="auto"/>
        <w:right w:val="none" w:sz="0" w:space="0" w:color="auto"/>
      </w:divBdr>
    </w:div>
    <w:div w:id="2123920394">
      <w:bodyDiv w:val="1"/>
      <w:marLeft w:val="0"/>
      <w:marRight w:val="0"/>
      <w:marTop w:val="0"/>
      <w:marBottom w:val="0"/>
      <w:divBdr>
        <w:top w:val="none" w:sz="0" w:space="0" w:color="auto"/>
        <w:left w:val="none" w:sz="0" w:space="0" w:color="auto"/>
        <w:bottom w:val="none" w:sz="0" w:space="0" w:color="auto"/>
        <w:right w:val="none" w:sz="0" w:space="0" w:color="auto"/>
      </w:divBdr>
    </w:div>
    <w:div w:id="21258043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1.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381030-A911-4C19-9C2B-5BFC9E3B6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4295</TotalTime>
  <Pages>26</Pages>
  <Words>6539</Words>
  <Characters>37277</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Тусеева Алия Калиевна</dc:creator>
  <cp:keywords/>
  <dc:description/>
  <cp:lastModifiedBy>Сунгат Исмурзин Серикович</cp:lastModifiedBy>
  <cp:revision>14</cp:revision>
  <cp:lastPrinted>2023-04-12T08:43:00Z</cp:lastPrinted>
  <dcterms:created xsi:type="dcterms:W3CDTF">2025-09-19T03:50:00Z</dcterms:created>
  <dcterms:modified xsi:type="dcterms:W3CDTF">2025-10-01T06:22:00Z</dcterms:modified>
</cp:coreProperties>
</file>